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DB7" w:rsidRPr="002E2765" w:rsidRDefault="00BA1DB7" w:rsidP="00E51457">
      <w:pPr>
        <w:pStyle w:val="Textkrper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F3623A">
        <w:rPr>
          <w:rFonts w:ascii="Arial" w:hAnsi="Arial" w:cs="Arial"/>
          <w:sz w:val="24"/>
          <w:bdr w:val="single" w:sz="4" w:space="0" w:color="auto"/>
        </w:rPr>
        <w:t>A</w:t>
      </w:r>
    </w:p>
    <w:p w:rsidR="00BA1DB7" w:rsidRDefault="00BA1DB7" w:rsidP="00BA1DB7">
      <w:pPr>
        <w:pStyle w:val="Textkrper"/>
        <w:rPr>
          <w:rFonts w:ascii="Arial" w:hAnsi="Arial" w:cs="Arial"/>
          <w:sz w:val="20"/>
          <w:szCs w:val="20"/>
        </w:rPr>
      </w:pPr>
    </w:p>
    <w:p w:rsid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6F5D07" w:rsidRPr="006F5D07" w:rsidRDefault="00A25BCF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ISTANZA </w:t>
      </w:r>
      <w:proofErr w:type="spellStart"/>
      <w:r w:rsidR="00A20882">
        <w:rPr>
          <w:rFonts w:ascii="Arial" w:hAnsi="Arial" w:cs="Arial"/>
          <w:b/>
          <w:bCs/>
          <w:i/>
          <w:iCs/>
          <w:sz w:val="20"/>
          <w:szCs w:val="20"/>
        </w:rPr>
        <w:t>DI</w:t>
      </w:r>
      <w:proofErr w:type="spellEnd"/>
      <w:r w:rsidR="00A20882">
        <w:rPr>
          <w:rFonts w:ascii="Arial" w:hAnsi="Arial" w:cs="Arial"/>
          <w:b/>
          <w:bCs/>
          <w:i/>
          <w:iCs/>
          <w:sz w:val="20"/>
          <w:szCs w:val="20"/>
        </w:rPr>
        <w:t xml:space="preserve"> AMMISSIONE ALLA GARA</w:t>
      </w:r>
    </w:p>
    <w:p w:rsidR="006F5D07" w:rsidRPr="006F5D07" w:rsidRDefault="006F5D07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32A7B" w:rsidRDefault="00BA1DB7" w:rsidP="00BA1DB7">
      <w:pPr>
        <w:ind w:left="283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BA1DB7" w:rsidRPr="00875BD6" w:rsidRDefault="00A25BCF" w:rsidP="0043566A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Brenner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</w:p>
    <w:p w:rsidR="00BA1DB7" w:rsidRDefault="00BA1DB7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532A7B" w:rsidRPr="00875BD6" w:rsidRDefault="00532A7B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A20882" w:rsidRPr="006E76C0" w:rsidRDefault="00345EB3" w:rsidP="00A20882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 w:rsidR="00A25BCF">
        <w:rPr>
          <w:rFonts w:ascii="Arial" w:hAnsi="Arial" w:cs="Arial"/>
          <w:b/>
          <w:iCs/>
          <w:sz w:val="20"/>
          <w:szCs w:val="20"/>
        </w:rPr>
        <w:t xml:space="preserve"> </w:t>
      </w:r>
      <w:r w:rsidR="002369A4">
        <w:rPr>
          <w:rFonts w:ascii="Arial" w:hAnsi="Arial" w:cs="Arial"/>
          <w:b/>
          <w:iCs/>
          <w:sz w:val="20"/>
          <w:szCs w:val="20"/>
        </w:rPr>
        <w:tab/>
      </w:r>
      <w:r w:rsidR="00FA065F" w:rsidRPr="00FA065F">
        <w:rPr>
          <w:rFonts w:ascii="Arial" w:hAnsi="Arial" w:cs="Arial"/>
          <w:iCs/>
          <w:sz w:val="20"/>
          <w:szCs w:val="20"/>
        </w:rPr>
        <w:t>AP125 DIREZIONE LAVORI WOLF 2</w:t>
      </w:r>
    </w:p>
    <w:p w:rsidR="00345EB3" w:rsidRPr="006E76C0" w:rsidRDefault="00345EB3" w:rsidP="00345EB3">
      <w:pPr>
        <w:tabs>
          <w:tab w:val="right" w:leader="underscore" w:pos="9720"/>
        </w:tabs>
        <w:spacing w:before="120"/>
        <w:ind w:right="-82"/>
        <w:jc w:val="both"/>
        <w:rPr>
          <w:rFonts w:ascii="Arial" w:hAnsi="Arial" w:cs="Arial"/>
          <w:iCs/>
          <w:sz w:val="20"/>
          <w:szCs w:val="20"/>
        </w:rPr>
      </w:pPr>
    </w:p>
    <w:p w:rsidR="00345EB3" w:rsidRPr="00931FF0" w:rsidRDefault="00345EB3" w:rsidP="00345EB3">
      <w:pPr>
        <w:rPr>
          <w:sz w:val="12"/>
          <w:szCs w:val="12"/>
        </w:rPr>
      </w:pPr>
    </w:p>
    <w:p w:rsidR="00345EB3" w:rsidRPr="00931FF0" w:rsidRDefault="00345EB3" w:rsidP="00345EB3">
      <w:pPr>
        <w:rPr>
          <w:sz w:val="12"/>
          <w:szCs w:val="12"/>
        </w:rPr>
      </w:pPr>
    </w:p>
    <w:p w:rsidR="00345EB3" w:rsidRPr="0023153B" w:rsidRDefault="00345EB3" w:rsidP="002315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 w:rsidR="0023153B">
        <w:rPr>
          <w:rFonts w:ascii="Arial" w:hAnsi="Arial" w:cs="Arial"/>
          <w:sz w:val="20"/>
          <w:szCs w:val="20"/>
        </w:rPr>
        <w:t>___</w:t>
      </w:r>
      <w:r w:rsidR="009E4DE9">
        <w:rPr>
          <w:rFonts w:ascii="Arial" w:hAnsi="Arial" w:cs="Arial"/>
          <w:sz w:val="20"/>
          <w:szCs w:val="20"/>
        </w:rPr>
        <w:t>___</w:t>
      </w:r>
      <w:r w:rsidR="0023153B">
        <w:rPr>
          <w:rFonts w:ascii="Arial" w:hAnsi="Arial" w:cs="Arial"/>
          <w:sz w:val="20"/>
          <w:szCs w:val="20"/>
        </w:rPr>
        <w:t>___</w:t>
      </w:r>
      <w:r w:rsidRPr="00DB6E2D">
        <w:rPr>
          <w:rFonts w:ascii="Arial" w:hAnsi="Arial" w:cs="Arial"/>
          <w:sz w:val="20"/>
          <w:szCs w:val="20"/>
        </w:rPr>
        <w:t>______</w:t>
      </w:r>
      <w:r w:rsidR="0023153B"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 w:rsid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 w:rsid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</w:t>
      </w:r>
      <w:r w:rsidR="009E4DE9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</w:t>
      </w:r>
      <w:r w:rsidR="00B173C7" w:rsidRPr="0023153B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</w:t>
      </w:r>
      <w:r w:rsidR="006E5BB6"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(</w:t>
      </w:r>
      <w:r w:rsidR="0023153B" w:rsidRPr="00465E52">
        <w:rPr>
          <w:rFonts w:ascii="Arial" w:hAnsi="Arial" w:cs="Arial"/>
          <w:i/>
          <w:sz w:val="20"/>
          <w:szCs w:val="20"/>
        </w:rPr>
        <w:t>libero professionista,</w:t>
      </w:r>
      <w:r w:rsidR="0023153B"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Style w:val="Funotenzeichen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="00DB6E2D" w:rsidRP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>______</w:t>
      </w:r>
      <w:r w:rsidR="009E4DE9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>________________</w:t>
      </w:r>
      <w:r w:rsidRPr="0023153B">
        <w:rPr>
          <w:rFonts w:ascii="Arial" w:hAnsi="Arial" w:cs="Arial"/>
          <w:sz w:val="20"/>
          <w:szCs w:val="20"/>
        </w:rPr>
        <w:t>________</w:t>
      </w:r>
      <w:r w:rsidR="00B173C7" w:rsidRPr="0023153B">
        <w:rPr>
          <w:rFonts w:ascii="Arial" w:hAnsi="Arial" w:cs="Arial"/>
          <w:sz w:val="20"/>
          <w:szCs w:val="20"/>
        </w:rPr>
        <w:t>______</w:t>
      </w:r>
      <w:r w:rsidR="0023153B"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</w:t>
      </w:r>
      <w:r w:rsidR="00873DE5" w:rsidRPr="0023153B">
        <w:rPr>
          <w:rFonts w:ascii="Arial" w:hAnsi="Arial" w:cs="Arial"/>
          <w:sz w:val="20"/>
          <w:szCs w:val="20"/>
        </w:rPr>
        <w:t>/consorzio/……</w:t>
      </w:r>
      <w:r w:rsidRPr="0023153B">
        <w:rPr>
          <w:rFonts w:ascii="Arial" w:hAnsi="Arial" w:cs="Arial"/>
          <w:sz w:val="20"/>
          <w:szCs w:val="20"/>
        </w:rPr>
        <w:t>_</w:t>
      </w:r>
      <w:r w:rsidR="00873DE5" w:rsidRPr="0023153B">
        <w:rPr>
          <w:rFonts w:ascii="Arial" w:hAnsi="Arial" w:cs="Arial"/>
          <w:sz w:val="20"/>
          <w:szCs w:val="20"/>
        </w:rPr>
        <w:t>_</w:t>
      </w:r>
      <w:r w:rsidRPr="0023153B">
        <w:rPr>
          <w:rFonts w:ascii="Arial" w:hAnsi="Arial" w:cs="Arial"/>
          <w:sz w:val="20"/>
          <w:szCs w:val="20"/>
        </w:rPr>
        <w:t>__________</w:t>
      </w:r>
      <w:r w:rsidR="0023153B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</w:t>
      </w:r>
      <w:r w:rsidR="009E4DE9">
        <w:rPr>
          <w:rFonts w:ascii="Arial" w:hAnsi="Arial" w:cs="Arial"/>
          <w:sz w:val="20"/>
          <w:szCs w:val="20"/>
        </w:rPr>
        <w:t>_</w:t>
      </w:r>
      <w:r w:rsidRPr="0023153B">
        <w:rPr>
          <w:rFonts w:ascii="Arial" w:hAnsi="Arial" w:cs="Arial"/>
          <w:sz w:val="20"/>
          <w:szCs w:val="20"/>
        </w:rPr>
        <w:t>__________________</w:t>
      </w:r>
      <w:r w:rsidR="00DB6E2D" w:rsidRP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_________________</w:t>
      </w:r>
      <w:r w:rsidR="00873DE5" w:rsidRPr="0023153B">
        <w:rPr>
          <w:rFonts w:ascii="Arial" w:hAnsi="Arial" w:cs="Arial"/>
          <w:sz w:val="20"/>
          <w:szCs w:val="20"/>
        </w:rPr>
        <w:t>_</w:t>
      </w:r>
    </w:p>
    <w:p w:rsidR="00345EB3" w:rsidRPr="00DB6E2D" w:rsidRDefault="006E76C0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="003C253D"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___________________</w:t>
      </w:r>
      <w:r w:rsidR="009E4DE9">
        <w:rPr>
          <w:rFonts w:ascii="Arial" w:hAnsi="Arial" w:cs="Arial"/>
          <w:lang w:val="it-IT"/>
        </w:rPr>
        <w:t>___</w:t>
      </w:r>
      <w:r w:rsidRPr="00DB6E2D">
        <w:rPr>
          <w:rFonts w:ascii="Arial" w:hAnsi="Arial" w:cs="Arial"/>
          <w:lang w:val="it-IT"/>
        </w:rPr>
        <w:t>____</w:t>
      </w:r>
      <w:r w:rsidR="003C253D">
        <w:rPr>
          <w:rFonts w:ascii="Arial" w:hAnsi="Arial" w:cs="Arial"/>
          <w:lang w:val="it-IT"/>
        </w:rPr>
        <w:t>____</w:t>
      </w:r>
      <w:r w:rsidR="00345EB3" w:rsidRPr="00DB6E2D">
        <w:rPr>
          <w:rFonts w:ascii="Arial" w:hAnsi="Arial" w:cs="Arial"/>
          <w:lang w:val="it-IT"/>
        </w:rPr>
        <w:t>_________</w:t>
      </w:r>
      <w:r w:rsidR="00B173C7" w:rsidRPr="00DB6E2D">
        <w:rPr>
          <w:rFonts w:ascii="Arial" w:hAnsi="Arial" w:cs="Arial"/>
          <w:lang w:val="it-IT"/>
        </w:rPr>
        <w:t>___</w:t>
      </w:r>
      <w:r w:rsidR="00DB6E2D">
        <w:rPr>
          <w:rFonts w:ascii="Arial" w:hAnsi="Arial" w:cs="Arial"/>
          <w:lang w:val="it-IT"/>
        </w:rPr>
        <w:t>________</w:t>
      </w:r>
      <w:r w:rsidR="00B173C7" w:rsidRPr="00DB6E2D">
        <w:rPr>
          <w:rFonts w:ascii="Arial" w:hAnsi="Arial" w:cs="Arial"/>
          <w:lang w:val="it-IT"/>
        </w:rPr>
        <w:t>__</w:t>
      </w:r>
      <w:r w:rsidR="00345EB3" w:rsidRPr="00DB6E2D">
        <w:rPr>
          <w:rFonts w:ascii="Arial" w:hAnsi="Arial" w:cs="Arial"/>
          <w:lang w:val="it-IT"/>
        </w:rPr>
        <w:t>_________ via __________________________________</w:t>
      </w:r>
      <w:r w:rsidR="00B173C7" w:rsidRPr="00DB6E2D">
        <w:rPr>
          <w:rFonts w:ascii="Arial" w:hAnsi="Arial" w:cs="Arial"/>
          <w:lang w:val="it-IT"/>
        </w:rPr>
        <w:t>______</w:t>
      </w:r>
      <w:r w:rsidR="00345EB3" w:rsidRPr="00DB6E2D">
        <w:rPr>
          <w:rFonts w:ascii="Arial" w:hAnsi="Arial" w:cs="Arial"/>
          <w:lang w:val="it-IT"/>
        </w:rPr>
        <w:t>__</w:t>
      </w:r>
      <w:r w:rsidR="00DB6E2D">
        <w:rPr>
          <w:rFonts w:ascii="Arial" w:hAnsi="Arial" w:cs="Arial"/>
          <w:lang w:val="it-IT"/>
        </w:rPr>
        <w:t>____</w:t>
      </w:r>
      <w:r w:rsidR="009E4DE9">
        <w:rPr>
          <w:rFonts w:ascii="Arial" w:hAnsi="Arial" w:cs="Arial"/>
          <w:lang w:val="it-IT"/>
        </w:rPr>
        <w:t>_____</w:t>
      </w:r>
      <w:r w:rsidR="00DB6E2D">
        <w:rPr>
          <w:rFonts w:ascii="Arial" w:hAnsi="Arial" w:cs="Arial"/>
          <w:lang w:val="it-IT"/>
        </w:rPr>
        <w:t>__</w:t>
      </w:r>
      <w:r w:rsidR="00345EB3" w:rsidRPr="00DB6E2D">
        <w:rPr>
          <w:rFonts w:ascii="Arial" w:hAnsi="Arial" w:cs="Arial"/>
          <w:lang w:val="it-IT"/>
        </w:rPr>
        <w:t>___ CAP/ZIP 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</w:t>
      </w:r>
      <w:r w:rsidR="00B173C7" w:rsidRPr="00DB6E2D">
        <w:rPr>
          <w:rFonts w:ascii="Arial" w:hAnsi="Arial" w:cs="Arial"/>
          <w:lang w:val="it-IT"/>
        </w:rPr>
        <w:t>_______</w:t>
      </w:r>
      <w:r w:rsidR="00DB6E2D">
        <w:rPr>
          <w:rFonts w:ascii="Arial" w:hAnsi="Arial" w:cs="Arial"/>
          <w:lang w:val="it-IT"/>
        </w:rPr>
        <w:t>__</w:t>
      </w:r>
      <w:r w:rsidR="009E4DE9">
        <w:rPr>
          <w:rFonts w:ascii="Arial" w:hAnsi="Arial" w:cs="Arial"/>
          <w:lang w:val="it-IT"/>
        </w:rPr>
        <w:t>_</w:t>
      </w:r>
      <w:r w:rsidR="00DB6E2D">
        <w:rPr>
          <w:rFonts w:ascii="Arial" w:hAnsi="Arial" w:cs="Arial"/>
          <w:lang w:val="it-IT"/>
        </w:rPr>
        <w:t>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</w:t>
      </w:r>
      <w:r w:rsidR="00B173C7" w:rsidRPr="00DB6E2D">
        <w:rPr>
          <w:rFonts w:ascii="Arial" w:hAnsi="Arial" w:cs="Arial"/>
          <w:lang w:val="it-IT"/>
        </w:rPr>
        <w:t>___</w:t>
      </w:r>
      <w:r w:rsidR="009E4DE9">
        <w:rPr>
          <w:rFonts w:ascii="Arial" w:hAnsi="Arial" w:cs="Arial"/>
          <w:lang w:val="it-IT"/>
        </w:rPr>
        <w:t>_</w:t>
      </w:r>
      <w:r w:rsidR="00B173C7" w:rsidRPr="00DB6E2D">
        <w:rPr>
          <w:rFonts w:ascii="Arial" w:hAnsi="Arial" w:cs="Arial"/>
          <w:lang w:val="it-IT"/>
        </w:rPr>
        <w:t>__</w:t>
      </w:r>
      <w:r w:rsidR="00DB6E2D"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</w:t>
      </w:r>
      <w:r w:rsidR="009E4DE9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</w:t>
      </w:r>
      <w:r w:rsidR="00B173C7" w:rsidRPr="00DB6E2D">
        <w:rPr>
          <w:rFonts w:ascii="Arial" w:hAnsi="Arial" w:cs="Arial"/>
          <w:lang w:val="it-IT"/>
        </w:rPr>
        <w:t>_______</w:t>
      </w:r>
      <w:r w:rsidR="00DB6E2D"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37296B" w:rsidRDefault="0037296B" w:rsidP="00C9625F">
      <w:pPr>
        <w:pStyle w:val="Textkrper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CHIEDE di  partecipare alla procedura aperta indicata in oggetto</w:t>
      </w:r>
      <w:r w:rsidR="00727D86">
        <w:rPr>
          <w:rStyle w:val="Funotenzeichen"/>
          <w:rFonts w:ascii="Arial" w:hAnsi="Arial" w:cs="Arial"/>
          <w:b/>
          <w:sz w:val="20"/>
          <w:szCs w:val="20"/>
        </w:rPr>
        <w:footnoteReference w:id="2"/>
      </w:r>
    </w:p>
    <w:p w:rsidR="002E467B" w:rsidRPr="00BA46E8" w:rsidRDefault="002E467B" w:rsidP="002E467B">
      <w:pPr>
        <w:pStyle w:val="Textkrper3"/>
        <w:tabs>
          <w:tab w:val="right" w:pos="9720"/>
        </w:tabs>
        <w:ind w:left="720" w:right="-55"/>
        <w:jc w:val="center"/>
        <w:rPr>
          <w:rFonts w:ascii="Arial" w:hAnsi="Arial" w:cs="Arial"/>
          <w:i/>
          <w:sz w:val="20"/>
          <w:szCs w:val="20"/>
        </w:rPr>
      </w:pPr>
    </w:p>
    <w:tbl>
      <w:tblPr>
        <w:tblW w:w="960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630"/>
        <w:gridCol w:w="425"/>
        <w:gridCol w:w="5215"/>
        <w:gridCol w:w="360"/>
        <w:gridCol w:w="1975"/>
      </w:tblGrid>
      <w:tr w:rsidR="000F6D1E" w:rsidTr="00B50CE3">
        <w:trPr>
          <w:cantSplit/>
        </w:trPr>
        <w:tc>
          <w:tcPr>
            <w:tcW w:w="1630" w:type="dxa"/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0F6D1E" w:rsidRPr="002E467B" w:rsidRDefault="00054736" w:rsidP="000F6D1E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7550" w:type="dxa"/>
            <w:gridSpan w:val="3"/>
            <w:tcBorders>
              <w:left w:val="nil"/>
            </w:tcBorders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in forma di concorrente singolo;</w:t>
            </w:r>
          </w:p>
        </w:tc>
      </w:tr>
      <w:tr w:rsidR="000F6D1E">
        <w:trPr>
          <w:cantSplit/>
        </w:trPr>
        <w:tc>
          <w:tcPr>
            <w:tcW w:w="9605" w:type="dxa"/>
            <w:gridSpan w:val="5"/>
          </w:tcPr>
          <w:p w:rsidR="000F6D1E" w:rsidRPr="004C75E9" w:rsidRDefault="000F6D1E" w:rsidP="000F6D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D1E" w:rsidTr="00B50CE3">
        <w:trPr>
          <w:cantSplit/>
        </w:trPr>
        <w:tc>
          <w:tcPr>
            <w:tcW w:w="1630" w:type="dxa"/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5" w:type="dxa"/>
            <w:vMerge w:val="restart"/>
            <w:tcBorders>
              <w:left w:val="nil"/>
            </w:tcBorders>
          </w:tcPr>
          <w:p w:rsidR="000F6D1E" w:rsidRPr="004C75E9" w:rsidRDefault="000F6D1E" w:rsidP="00E31C3E">
            <w:pPr>
              <w:spacing w:before="60" w:after="60"/>
              <w:ind w:left="110" w:hanging="11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4C75E9">
              <w:rPr>
                <w:rFonts w:ascii="Arial" w:hAnsi="Arial" w:cs="Arial"/>
                <w:spacing w:val="-4"/>
                <w:sz w:val="20"/>
                <w:szCs w:val="20"/>
              </w:rPr>
              <w:t>- in raggruppamento temporaneo</w:t>
            </w:r>
            <w:r w:rsidR="00B50CE3">
              <w:rPr>
                <w:rFonts w:ascii="Arial" w:hAnsi="Arial" w:cs="Arial"/>
                <w:spacing w:val="-4"/>
                <w:sz w:val="20"/>
                <w:szCs w:val="20"/>
              </w:rPr>
              <w:t xml:space="preserve"> di professionisti (</w:t>
            </w:r>
            <w:proofErr w:type="spellStart"/>
            <w:r w:rsidR="00B50CE3">
              <w:rPr>
                <w:rFonts w:ascii="Arial" w:hAnsi="Arial" w:cs="Arial"/>
                <w:spacing w:val="-4"/>
                <w:sz w:val="20"/>
                <w:szCs w:val="20"/>
              </w:rPr>
              <w:t>R.T.P.</w:t>
            </w:r>
            <w:proofErr w:type="spellEnd"/>
            <w:r w:rsidR="00B50CE3">
              <w:rPr>
                <w:rFonts w:ascii="Arial" w:hAnsi="Arial" w:cs="Arial"/>
                <w:spacing w:val="-4"/>
                <w:sz w:val="20"/>
                <w:szCs w:val="20"/>
              </w:rPr>
              <w:t>)</w:t>
            </w:r>
            <w:r w:rsidR="008F08D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="00377CA2" w:rsidRPr="004C75E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</w:tcPr>
          <w:p w:rsidR="000F6D1E" w:rsidRPr="00377CA2" w:rsidRDefault="00054736" w:rsidP="000F6D1E">
            <w:pPr>
              <w:pStyle w:val="Funotentext"/>
              <w:spacing w:before="60" w:after="60"/>
              <w:rPr>
                <w:rFonts w:ascii="Arial" w:hAnsi="Arial" w:cs="Arial"/>
              </w:rPr>
            </w:pPr>
            <w:r w:rsidRPr="00BA1DB7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BA1DB7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  <w:tcBorders>
              <w:left w:val="nil"/>
            </w:tcBorders>
          </w:tcPr>
          <w:p w:rsidR="000F6D1E" w:rsidRDefault="000F6D1E" w:rsidP="000F6D1E">
            <w:pPr>
              <w:spacing w:before="60" w:after="60"/>
              <w:ind w:left="110" w:hanging="1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quale capogruppo</w:t>
            </w:r>
          </w:p>
        </w:tc>
      </w:tr>
      <w:tr w:rsidR="000F6D1E" w:rsidTr="00B50CE3">
        <w:trPr>
          <w:cantSplit/>
        </w:trPr>
        <w:tc>
          <w:tcPr>
            <w:tcW w:w="2055" w:type="dxa"/>
            <w:gridSpan w:val="2"/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5" w:type="dxa"/>
            <w:vMerge/>
            <w:tcBorders>
              <w:left w:val="nil"/>
            </w:tcBorders>
          </w:tcPr>
          <w:p w:rsidR="000F6D1E" w:rsidRDefault="000F6D1E" w:rsidP="000F6D1E">
            <w:pPr>
              <w:spacing w:before="60" w:after="60"/>
              <w:ind w:left="110" w:hanging="110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360" w:type="dxa"/>
          </w:tcPr>
          <w:p w:rsidR="002E467B" w:rsidRDefault="002E467B" w:rsidP="000F6D1E">
            <w:pPr>
              <w:pStyle w:val="Funotentext"/>
              <w:spacing w:after="60"/>
              <w:rPr>
                <w:rFonts w:ascii="Arial" w:hAnsi="Arial" w:cs="Arial"/>
              </w:rPr>
            </w:pPr>
          </w:p>
          <w:p w:rsidR="000F6D1E" w:rsidRDefault="00054736" w:rsidP="000F6D1E">
            <w:pPr>
              <w:pStyle w:val="Funotentext"/>
              <w:spacing w:after="60"/>
              <w:rPr>
                <w:rFonts w:ascii="Arial" w:hAnsi="Arial" w:cs="Arial"/>
              </w:rPr>
            </w:pPr>
            <w:r w:rsidRPr="00BA1DB7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BA1DB7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  <w:tcBorders>
              <w:left w:val="nil"/>
            </w:tcBorders>
            <w:vAlign w:val="center"/>
          </w:tcPr>
          <w:p w:rsidR="002E467B" w:rsidRDefault="002E467B" w:rsidP="000F6D1E">
            <w:pPr>
              <w:pStyle w:val="Funotentext"/>
              <w:spacing w:after="60"/>
              <w:ind w:left="110" w:hanging="110"/>
              <w:rPr>
                <w:rFonts w:ascii="Arial" w:hAnsi="Arial" w:cs="Arial"/>
              </w:rPr>
            </w:pPr>
          </w:p>
          <w:p w:rsidR="000F6D1E" w:rsidRDefault="000F6D1E" w:rsidP="000F6D1E">
            <w:pPr>
              <w:pStyle w:val="Funotentext"/>
              <w:spacing w:after="60"/>
              <w:ind w:left="110" w:hanging="1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quale mandante</w:t>
            </w:r>
          </w:p>
        </w:tc>
      </w:tr>
    </w:tbl>
    <w:p w:rsidR="00BB6873" w:rsidRDefault="00BB6873" w:rsidP="0037296B">
      <w:pPr>
        <w:pStyle w:val="Textkrper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</w:p>
    <w:p w:rsidR="0037296B" w:rsidRDefault="003A574F" w:rsidP="0037296B">
      <w:pPr>
        <w:pStyle w:val="Textkrper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</w:t>
      </w:r>
      <w:r w:rsidR="0037296B" w:rsidRPr="0037296B">
        <w:rPr>
          <w:rFonts w:ascii="Arial" w:hAnsi="Arial" w:cs="Arial"/>
          <w:b/>
          <w:sz w:val="20"/>
          <w:szCs w:val="20"/>
        </w:rPr>
        <w:t xml:space="preserve"> tale fine</w:t>
      </w:r>
    </w:p>
    <w:p w:rsidR="003A574F" w:rsidRPr="003A574F" w:rsidRDefault="003A574F" w:rsidP="003A574F">
      <w:pPr>
        <w:pStyle w:val="Textkrper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A574F">
        <w:rPr>
          <w:rFonts w:ascii="Arial" w:hAnsi="Arial" w:cs="Arial"/>
          <w:b/>
          <w:sz w:val="20"/>
          <w:szCs w:val="20"/>
        </w:rPr>
        <w:t>INDICA</w:t>
      </w:r>
    </w:p>
    <w:p w:rsidR="003A574F" w:rsidRPr="003A574F" w:rsidRDefault="003A574F" w:rsidP="003A574F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3A574F">
        <w:rPr>
          <w:rFonts w:ascii="Arial" w:hAnsi="Arial" w:cs="Arial"/>
          <w:sz w:val="20"/>
          <w:szCs w:val="20"/>
        </w:rPr>
        <w:t xml:space="preserve">ai sensi e per gli effetti di cui all’art. 79, comma 5 </w:t>
      </w:r>
      <w:proofErr w:type="spellStart"/>
      <w:r w:rsidRPr="003A574F">
        <w:rPr>
          <w:rFonts w:ascii="Arial" w:hAnsi="Arial" w:cs="Arial"/>
          <w:sz w:val="20"/>
          <w:szCs w:val="20"/>
        </w:rPr>
        <w:t>quinquies</w:t>
      </w:r>
      <w:proofErr w:type="spellEnd"/>
      <w:r w:rsidRPr="003A574F">
        <w:rPr>
          <w:rFonts w:ascii="Arial" w:hAnsi="Arial" w:cs="Arial"/>
          <w:sz w:val="20"/>
          <w:szCs w:val="20"/>
        </w:rPr>
        <w:t xml:space="preserve"> del </w:t>
      </w:r>
      <w:proofErr w:type="spellStart"/>
      <w:r w:rsidRPr="003A574F">
        <w:rPr>
          <w:rFonts w:ascii="Arial" w:hAnsi="Arial" w:cs="Arial"/>
          <w:sz w:val="20"/>
          <w:szCs w:val="20"/>
        </w:rPr>
        <w:t>D.Lgs.</w:t>
      </w:r>
      <w:proofErr w:type="spellEnd"/>
      <w:r w:rsidRPr="003A574F">
        <w:rPr>
          <w:rFonts w:ascii="Arial" w:hAnsi="Arial" w:cs="Arial"/>
          <w:sz w:val="20"/>
          <w:szCs w:val="20"/>
        </w:rPr>
        <w:t xml:space="preserve"> 163/2006 e </w:t>
      </w:r>
      <w:proofErr w:type="spellStart"/>
      <w:r w:rsidRPr="003A574F">
        <w:rPr>
          <w:rFonts w:ascii="Arial" w:hAnsi="Arial" w:cs="Arial"/>
          <w:sz w:val="20"/>
          <w:szCs w:val="20"/>
        </w:rPr>
        <w:t>s.m.i.</w:t>
      </w:r>
      <w:proofErr w:type="spellEnd"/>
      <w:r w:rsidRPr="003A574F">
        <w:rPr>
          <w:rFonts w:ascii="Arial" w:hAnsi="Arial" w:cs="Arial"/>
          <w:sz w:val="20"/>
          <w:szCs w:val="20"/>
        </w:rPr>
        <w:t>, i seguenti dati:</w:t>
      </w:r>
    </w:p>
    <w:p w:rsidR="003A574F" w:rsidRPr="003A574F" w:rsidRDefault="003A574F" w:rsidP="003A574F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Domicilio eletto per le comunicazioni</w:t>
      </w:r>
      <w:r w:rsidRPr="003A574F">
        <w:rPr>
          <w:rFonts w:ascii="Arial" w:hAnsi="Arial" w:cs="Arial"/>
          <w:sz w:val="20"/>
          <w:szCs w:val="20"/>
        </w:rPr>
        <w:t xml:space="preserve">: </w:t>
      </w:r>
      <w:r w:rsidR="00A20882">
        <w:rPr>
          <w:rFonts w:ascii="Arial" w:hAnsi="Arial" w:cs="Arial"/>
          <w:sz w:val="20"/>
          <w:szCs w:val="20"/>
        </w:rPr>
        <w:t>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___________________________________</w:t>
      </w:r>
      <w:r w:rsidRPr="003A574F">
        <w:rPr>
          <w:rFonts w:ascii="Arial" w:hAnsi="Arial" w:cs="Arial"/>
          <w:sz w:val="20"/>
          <w:szCs w:val="20"/>
        </w:rPr>
        <w:t xml:space="preserve"> </w:t>
      </w:r>
      <w:r w:rsidR="00A20882">
        <w:rPr>
          <w:rFonts w:ascii="Arial" w:hAnsi="Arial" w:cs="Arial"/>
          <w:sz w:val="20"/>
          <w:szCs w:val="20"/>
        </w:rPr>
        <w:t>_______________________________________________________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</w:t>
      </w:r>
    </w:p>
    <w:p w:rsidR="003A574F" w:rsidRPr="003A574F" w:rsidRDefault="003A574F" w:rsidP="003A574F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Indirizzo di posta elettronica</w:t>
      </w:r>
      <w:r w:rsidRPr="003A574F">
        <w:rPr>
          <w:rFonts w:ascii="Arial" w:hAnsi="Arial" w:cs="Arial"/>
          <w:sz w:val="20"/>
          <w:szCs w:val="20"/>
        </w:rPr>
        <w:t xml:space="preserve"> (o posta elettronica certificata - </w:t>
      </w:r>
      <w:proofErr w:type="spellStart"/>
      <w:r w:rsidRPr="003A574F">
        <w:rPr>
          <w:rFonts w:ascii="Arial" w:hAnsi="Arial" w:cs="Arial"/>
          <w:sz w:val="20"/>
          <w:szCs w:val="20"/>
        </w:rPr>
        <w:t>P.E.C.</w:t>
      </w:r>
      <w:proofErr w:type="spellEnd"/>
      <w:r w:rsidRPr="003A574F">
        <w:rPr>
          <w:rFonts w:ascii="Arial" w:hAnsi="Arial" w:cs="Arial"/>
          <w:sz w:val="20"/>
          <w:szCs w:val="20"/>
        </w:rPr>
        <w:t xml:space="preserve"> conforme ai requisiti </w:t>
      </w:r>
      <w:r w:rsidR="0007050E">
        <w:rPr>
          <w:rFonts w:ascii="Arial" w:hAnsi="Arial" w:cs="Arial"/>
          <w:sz w:val="20"/>
          <w:szCs w:val="20"/>
        </w:rPr>
        <w:t>di cui al D.M. 2/11/2005</w:t>
      </w:r>
      <w:r w:rsidRPr="003A574F">
        <w:rPr>
          <w:rFonts w:ascii="Arial" w:hAnsi="Arial" w:cs="Arial"/>
          <w:sz w:val="20"/>
          <w:szCs w:val="20"/>
        </w:rPr>
        <w:t xml:space="preserve"> G.U. n. 266 del 15.11.2005)</w:t>
      </w:r>
      <w:r w:rsidR="00A20882">
        <w:rPr>
          <w:rFonts w:ascii="Arial" w:hAnsi="Arial" w:cs="Arial"/>
          <w:sz w:val="20"/>
          <w:szCs w:val="20"/>
        </w:rPr>
        <w:t xml:space="preserve"> 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</w:t>
      </w:r>
    </w:p>
    <w:p w:rsidR="003A574F" w:rsidRPr="003A574F" w:rsidRDefault="003A574F" w:rsidP="003A574F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Numero di fax</w:t>
      </w:r>
      <w:r w:rsidR="00A20882">
        <w:rPr>
          <w:rFonts w:ascii="Arial" w:hAnsi="Arial" w:cs="Arial"/>
          <w:sz w:val="20"/>
          <w:szCs w:val="20"/>
        </w:rPr>
        <w:t xml:space="preserve"> 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</w:t>
      </w:r>
    </w:p>
    <w:p w:rsidR="003A574F" w:rsidRPr="003A574F" w:rsidRDefault="003A574F" w:rsidP="00AC175D">
      <w:pPr>
        <w:pStyle w:val="Textkrper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A574F">
        <w:rPr>
          <w:rFonts w:ascii="Arial" w:hAnsi="Arial" w:cs="Arial"/>
          <w:b/>
          <w:sz w:val="20"/>
          <w:szCs w:val="20"/>
        </w:rPr>
        <w:t xml:space="preserve">AUTORIZZA </w:t>
      </w:r>
    </w:p>
    <w:p w:rsidR="003A574F" w:rsidRPr="00AC175D" w:rsidRDefault="003A574F" w:rsidP="00AC175D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AC175D">
        <w:rPr>
          <w:rFonts w:ascii="Arial" w:hAnsi="Arial" w:cs="Arial"/>
          <w:sz w:val="20"/>
          <w:szCs w:val="20"/>
        </w:rPr>
        <w:t xml:space="preserve">l’invio delle comunicazioni di cui al comma 5 </w:t>
      </w:r>
      <w:bookmarkStart w:id="0" w:name="OLE_LINK1"/>
      <w:bookmarkStart w:id="1" w:name="OLE_LINK2"/>
      <w:r w:rsidRPr="00AC175D">
        <w:rPr>
          <w:rFonts w:ascii="Arial" w:hAnsi="Arial" w:cs="Arial"/>
          <w:sz w:val="20"/>
          <w:szCs w:val="20"/>
        </w:rPr>
        <w:t>dell’art</w:t>
      </w:r>
      <w:r w:rsidR="00AC175D">
        <w:rPr>
          <w:rFonts w:ascii="Arial" w:hAnsi="Arial" w:cs="Arial"/>
          <w:sz w:val="20"/>
          <w:szCs w:val="20"/>
        </w:rPr>
        <w:t xml:space="preserve">. </w:t>
      </w:r>
      <w:r w:rsidRPr="00AC175D">
        <w:rPr>
          <w:rFonts w:ascii="Arial" w:hAnsi="Arial" w:cs="Arial"/>
          <w:sz w:val="20"/>
          <w:szCs w:val="20"/>
        </w:rPr>
        <w:t>79</w:t>
      </w:r>
      <w:bookmarkEnd w:id="0"/>
      <w:bookmarkEnd w:id="1"/>
      <w:r w:rsidRPr="00AC175D">
        <w:rPr>
          <w:rFonts w:ascii="Arial" w:hAnsi="Arial" w:cs="Arial"/>
          <w:sz w:val="20"/>
          <w:szCs w:val="20"/>
        </w:rPr>
        <w:t xml:space="preserve"> del </w:t>
      </w:r>
      <w:proofErr w:type="spellStart"/>
      <w:r w:rsidRPr="00AC175D">
        <w:rPr>
          <w:rFonts w:ascii="Arial" w:hAnsi="Arial" w:cs="Arial"/>
          <w:sz w:val="20"/>
          <w:szCs w:val="20"/>
        </w:rPr>
        <w:t>D.Lgs.</w:t>
      </w:r>
      <w:proofErr w:type="spellEnd"/>
      <w:r w:rsidRPr="00AC175D">
        <w:rPr>
          <w:rFonts w:ascii="Arial" w:hAnsi="Arial" w:cs="Arial"/>
          <w:sz w:val="20"/>
          <w:szCs w:val="20"/>
        </w:rPr>
        <w:t xml:space="preserve"> 163/2006 e </w:t>
      </w:r>
      <w:proofErr w:type="spellStart"/>
      <w:r w:rsidRPr="00AC175D">
        <w:rPr>
          <w:rFonts w:ascii="Arial" w:hAnsi="Arial" w:cs="Arial"/>
          <w:sz w:val="20"/>
          <w:szCs w:val="20"/>
        </w:rPr>
        <w:t>s.m.i.</w:t>
      </w:r>
      <w:proofErr w:type="spellEnd"/>
      <w:r w:rsidRPr="00AC175D">
        <w:rPr>
          <w:rFonts w:ascii="Arial" w:hAnsi="Arial" w:cs="Arial"/>
          <w:sz w:val="20"/>
          <w:szCs w:val="20"/>
        </w:rPr>
        <w:t xml:space="preserve">, così come altre eventuali comunicazioni che </w:t>
      </w:r>
      <w:r w:rsidR="00AC175D">
        <w:rPr>
          <w:rFonts w:ascii="Arial" w:hAnsi="Arial" w:cs="Arial"/>
          <w:sz w:val="20"/>
          <w:szCs w:val="20"/>
        </w:rPr>
        <w:t>BBT SE</w:t>
      </w:r>
      <w:r w:rsidRPr="00AC175D">
        <w:rPr>
          <w:rFonts w:ascii="Arial" w:hAnsi="Arial" w:cs="Arial"/>
          <w:sz w:val="20"/>
          <w:szCs w:val="20"/>
        </w:rPr>
        <w:t xml:space="preserve"> dovesse inviargli, al numero di fax sopra indicato, e si impegna a trasmettere immediata conferma scritta dell’avvenuto ricevimento delle comunicazioni medesime; </w:t>
      </w:r>
    </w:p>
    <w:p w:rsidR="00F33379" w:rsidRPr="00F55799" w:rsidRDefault="00F33379" w:rsidP="00F33379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e, </w:t>
      </w: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4F5771" w:rsidRDefault="0037296B" w:rsidP="00106832">
      <w:pPr>
        <w:pStyle w:val="Textkrper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</w:p>
    <w:p w:rsidR="00BA46E8" w:rsidRDefault="004F5771" w:rsidP="007B73DB">
      <w:pPr>
        <w:pStyle w:val="Textkrper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sz w:val="20"/>
          <w:szCs w:val="20"/>
        </w:rPr>
      </w:pPr>
      <w:r w:rsidRPr="00AC611F">
        <w:rPr>
          <w:rFonts w:ascii="Arial" w:hAnsi="Arial" w:cs="Arial"/>
          <w:sz w:val="20"/>
          <w:szCs w:val="20"/>
        </w:rPr>
        <w:t xml:space="preserve">che la propria </w:t>
      </w:r>
      <w:r w:rsidR="006E76C0">
        <w:rPr>
          <w:rFonts w:ascii="Arial" w:hAnsi="Arial" w:cs="Arial"/>
          <w:sz w:val="20"/>
          <w:szCs w:val="20"/>
        </w:rPr>
        <w:t>natura</w:t>
      </w:r>
      <w:r w:rsidRPr="00AC611F">
        <w:rPr>
          <w:rFonts w:ascii="Arial" w:hAnsi="Arial" w:cs="Arial"/>
          <w:sz w:val="20"/>
          <w:szCs w:val="20"/>
        </w:rPr>
        <w:t xml:space="preserve"> giuridica è</w:t>
      </w:r>
      <w:r w:rsidR="00727D86">
        <w:rPr>
          <w:rStyle w:val="Funotenzeichen"/>
          <w:rFonts w:ascii="Arial" w:hAnsi="Arial" w:cs="Arial"/>
          <w:sz w:val="20"/>
          <w:szCs w:val="20"/>
        </w:rPr>
        <w:footnoteReference w:id="3"/>
      </w:r>
      <w:r w:rsidR="00BA46E8">
        <w:rPr>
          <w:rFonts w:ascii="Arial" w:hAnsi="Arial" w:cs="Arial"/>
          <w:sz w:val="20"/>
          <w:szCs w:val="20"/>
        </w:rPr>
        <w:t>:</w:t>
      </w:r>
      <w:r w:rsidR="004D38F0">
        <w:rPr>
          <w:rFonts w:ascii="Arial" w:hAnsi="Arial" w:cs="Arial"/>
          <w:sz w:val="20"/>
          <w:szCs w:val="20"/>
        </w:rPr>
        <w:t xml:space="preserve"> </w:t>
      </w:r>
    </w:p>
    <w:bookmarkStart w:id="2" w:name="Controllo1"/>
    <w:p w:rsidR="004F5771" w:rsidRDefault="00054736" w:rsidP="004D38F0">
      <w:pPr>
        <w:pStyle w:val="Textkrper3"/>
        <w:spacing w:line="360" w:lineRule="auto"/>
        <w:ind w:right="-55"/>
        <w:jc w:val="both"/>
        <w:rPr>
          <w:rFonts w:ascii="Arial" w:hAnsi="Arial" w:cs="Arial"/>
          <w:sz w:val="20"/>
          <w:szCs w:val="20"/>
        </w:rPr>
      </w:pPr>
      <w:r w:rsidRPr="00BA1DB7">
        <w:rPr>
          <w:rFonts w:ascii="Arial" w:hAnsi="Arial" w:cs="Arial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BA1DB7" w:rsidRPr="00BA1DB7"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Pr="00BA1DB7">
        <w:rPr>
          <w:rFonts w:ascii="Arial" w:hAnsi="Arial" w:cs="Arial"/>
          <w:sz w:val="20"/>
          <w:szCs w:val="20"/>
        </w:rPr>
        <w:fldChar w:fldCharType="end"/>
      </w:r>
      <w:bookmarkEnd w:id="2"/>
      <w:r w:rsidR="00BA1DB7" w:rsidRPr="00BA1DB7">
        <w:rPr>
          <w:rFonts w:ascii="Arial" w:hAnsi="Arial" w:cs="Arial"/>
          <w:sz w:val="20"/>
          <w:szCs w:val="20"/>
        </w:rPr>
        <w:t xml:space="preserve">  libero professionista </w:t>
      </w:r>
      <w:r w:rsidR="004F5771">
        <w:rPr>
          <w:rFonts w:ascii="Arial" w:hAnsi="Arial" w:cs="Arial"/>
          <w:sz w:val="20"/>
          <w:szCs w:val="20"/>
        </w:rPr>
        <w:t>individuale</w:t>
      </w:r>
      <w:bookmarkStart w:id="3" w:name="Controllo2"/>
      <w:r w:rsidR="00EF3F50">
        <w:rPr>
          <w:rFonts w:ascii="Arial" w:hAnsi="Arial" w:cs="Arial"/>
          <w:sz w:val="20"/>
          <w:szCs w:val="20"/>
        </w:rPr>
        <w:t xml:space="preserve"> - </w:t>
      </w:r>
      <w:r w:rsidR="00EF3F50" w:rsidRPr="00EF3F50">
        <w:rPr>
          <w:rFonts w:ascii="Arial" w:hAnsi="Arial" w:cs="Arial"/>
          <w:sz w:val="20"/>
          <w:szCs w:val="20"/>
        </w:rPr>
        <w:t xml:space="preserve">art. 90 c. 1 lett. </w:t>
      </w:r>
      <w:r w:rsidR="00EF3F50">
        <w:rPr>
          <w:rFonts w:ascii="Arial" w:hAnsi="Arial" w:cs="Arial"/>
          <w:sz w:val="20"/>
          <w:szCs w:val="20"/>
        </w:rPr>
        <w:t>d</w:t>
      </w:r>
      <w:r w:rsidR="00EF3F50" w:rsidRPr="00EF3F50">
        <w:rPr>
          <w:rFonts w:ascii="Arial" w:hAnsi="Arial" w:cs="Arial"/>
          <w:sz w:val="20"/>
          <w:szCs w:val="20"/>
        </w:rPr>
        <w:t xml:space="preserve">), </w:t>
      </w:r>
      <w:proofErr w:type="spellStart"/>
      <w:r w:rsidR="00EF3F50" w:rsidRPr="00EF3F50">
        <w:rPr>
          <w:rFonts w:ascii="Arial" w:hAnsi="Arial" w:cs="Arial"/>
          <w:sz w:val="20"/>
          <w:szCs w:val="20"/>
        </w:rPr>
        <w:t>D.Lgs.</w:t>
      </w:r>
      <w:proofErr w:type="spellEnd"/>
      <w:r w:rsidR="00EF3F50" w:rsidRPr="00EF3F50">
        <w:rPr>
          <w:rFonts w:ascii="Arial" w:hAnsi="Arial" w:cs="Arial"/>
          <w:sz w:val="20"/>
          <w:szCs w:val="20"/>
        </w:rPr>
        <w:t xml:space="preserve"> 163/2006</w:t>
      </w:r>
      <w:r w:rsidR="004D38F0">
        <w:rPr>
          <w:rFonts w:ascii="Arial" w:hAnsi="Arial" w:cs="Arial"/>
          <w:sz w:val="20"/>
          <w:szCs w:val="20"/>
        </w:rPr>
        <w:t xml:space="preserve"> iscritto all’ordine dei/degli _____________________</w:t>
      </w:r>
      <w:r w:rsidR="009E4DE9">
        <w:rPr>
          <w:rFonts w:ascii="Arial" w:hAnsi="Arial" w:cs="Arial"/>
          <w:sz w:val="20"/>
          <w:szCs w:val="20"/>
        </w:rPr>
        <w:t>_______________</w:t>
      </w:r>
      <w:r w:rsidR="004D38F0">
        <w:rPr>
          <w:rFonts w:ascii="Arial" w:hAnsi="Arial" w:cs="Arial"/>
          <w:sz w:val="20"/>
          <w:szCs w:val="20"/>
        </w:rPr>
        <w:t>_______ della provincia di _________________________ al n. ____________ dal ____________________;</w:t>
      </w:r>
    </w:p>
    <w:p w:rsidR="0060300B" w:rsidRDefault="00054736" w:rsidP="00EF3F50">
      <w:pPr>
        <w:pStyle w:val="Textkrper3"/>
        <w:spacing w:after="0" w:line="360" w:lineRule="auto"/>
        <w:ind w:left="360" w:right="-57" w:hanging="360"/>
        <w:rPr>
          <w:rFonts w:ascii="Arial" w:hAnsi="Arial" w:cs="Arial"/>
          <w:strike/>
          <w:sz w:val="20"/>
          <w:szCs w:val="20"/>
        </w:rPr>
      </w:pPr>
      <w:r w:rsidRPr="00BA1DB7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="00BA1DB7" w:rsidRPr="00BA1DB7"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Pr="00BA1DB7">
        <w:rPr>
          <w:rFonts w:ascii="Arial" w:hAnsi="Arial" w:cs="Arial"/>
          <w:sz w:val="20"/>
          <w:szCs w:val="20"/>
        </w:rPr>
        <w:fldChar w:fldCharType="end"/>
      </w:r>
      <w:bookmarkEnd w:id="3"/>
      <w:r w:rsidR="00BA1DB7" w:rsidRPr="00BA1DB7">
        <w:rPr>
          <w:rFonts w:ascii="Arial" w:hAnsi="Arial" w:cs="Arial"/>
          <w:sz w:val="20"/>
          <w:szCs w:val="20"/>
        </w:rPr>
        <w:t xml:space="preserve">  </w:t>
      </w:r>
      <w:r w:rsidR="004F5771">
        <w:rPr>
          <w:rFonts w:ascii="Arial" w:hAnsi="Arial" w:cs="Arial"/>
          <w:sz w:val="20"/>
          <w:szCs w:val="20"/>
        </w:rPr>
        <w:t>associazione di liberi professionisti di cui alla legge 23 novembre 193</w:t>
      </w:r>
      <w:bookmarkStart w:id="4" w:name="Controllo4"/>
      <w:r w:rsidR="0060300B">
        <w:rPr>
          <w:rFonts w:ascii="Arial" w:hAnsi="Arial" w:cs="Arial"/>
          <w:sz w:val="20"/>
          <w:szCs w:val="20"/>
        </w:rPr>
        <w:t>9, n. 1815  (studio associato)</w:t>
      </w:r>
      <w:r w:rsidR="00EF3F50" w:rsidRPr="00EF3F50">
        <w:rPr>
          <w:rFonts w:ascii="Arial" w:hAnsi="Arial" w:cs="Arial"/>
          <w:sz w:val="20"/>
          <w:szCs w:val="20"/>
        </w:rPr>
        <w:t xml:space="preserve"> </w:t>
      </w:r>
      <w:r w:rsidR="00EF3F50">
        <w:rPr>
          <w:rFonts w:ascii="Arial" w:hAnsi="Arial" w:cs="Arial"/>
          <w:sz w:val="20"/>
          <w:szCs w:val="20"/>
        </w:rPr>
        <w:t xml:space="preserve">- </w:t>
      </w:r>
      <w:r w:rsidR="00EF3F50" w:rsidRPr="00EF3F50">
        <w:rPr>
          <w:rFonts w:ascii="Arial" w:hAnsi="Arial" w:cs="Arial"/>
          <w:sz w:val="20"/>
          <w:szCs w:val="20"/>
        </w:rPr>
        <w:t xml:space="preserve">art. 90 c. 1 lett. </w:t>
      </w:r>
      <w:r w:rsidR="00EF3F50">
        <w:rPr>
          <w:rFonts w:ascii="Arial" w:hAnsi="Arial" w:cs="Arial"/>
          <w:sz w:val="20"/>
          <w:szCs w:val="20"/>
        </w:rPr>
        <w:t>d</w:t>
      </w:r>
      <w:r w:rsidR="00EF3F50" w:rsidRPr="00EF3F50">
        <w:rPr>
          <w:rFonts w:ascii="Arial" w:hAnsi="Arial" w:cs="Arial"/>
          <w:sz w:val="20"/>
          <w:szCs w:val="20"/>
        </w:rPr>
        <w:t xml:space="preserve">), </w:t>
      </w:r>
      <w:proofErr w:type="spellStart"/>
      <w:r w:rsidR="00EF3F50" w:rsidRPr="00EF3F50">
        <w:rPr>
          <w:rFonts w:ascii="Arial" w:hAnsi="Arial" w:cs="Arial"/>
          <w:sz w:val="20"/>
          <w:szCs w:val="20"/>
        </w:rPr>
        <w:t>D.Lgs.</w:t>
      </w:r>
      <w:proofErr w:type="spellEnd"/>
      <w:r w:rsidR="00EF3F50" w:rsidRPr="00EF3F50">
        <w:rPr>
          <w:rFonts w:ascii="Arial" w:hAnsi="Arial" w:cs="Arial"/>
          <w:sz w:val="20"/>
          <w:szCs w:val="20"/>
        </w:rPr>
        <w:t xml:space="preserve"> 163/2006</w:t>
      </w:r>
      <w:r w:rsidR="0060300B">
        <w:rPr>
          <w:rFonts w:ascii="Arial" w:hAnsi="Arial" w:cs="Arial"/>
          <w:sz w:val="20"/>
          <w:szCs w:val="20"/>
        </w:rPr>
        <w:t>;</w:t>
      </w:r>
      <w:r w:rsidR="00EF3F50">
        <w:rPr>
          <w:rFonts w:ascii="Arial" w:hAnsi="Arial" w:cs="Arial"/>
          <w:sz w:val="20"/>
          <w:szCs w:val="20"/>
        </w:rPr>
        <w:t xml:space="preserve"> </w:t>
      </w:r>
    </w:p>
    <w:p w:rsidR="004F5771" w:rsidRDefault="00054736" w:rsidP="004F5771">
      <w:pPr>
        <w:pStyle w:val="Textkrper3"/>
        <w:spacing w:line="360" w:lineRule="auto"/>
        <w:ind w:left="360" w:right="-55" w:hanging="360"/>
        <w:rPr>
          <w:rFonts w:ascii="Arial" w:hAnsi="Arial" w:cs="Arial"/>
          <w:sz w:val="20"/>
          <w:szCs w:val="20"/>
        </w:rPr>
      </w:pPr>
      <w:r w:rsidRPr="00EF3F50">
        <w:rPr>
          <w:rFonts w:ascii="Arial" w:hAnsi="Arial" w:cs="Arial"/>
          <w:sz w:val="20"/>
          <w:szCs w:val="20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="00BA1DB7" w:rsidRPr="00EF3F50"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Pr="00EF3F50">
        <w:rPr>
          <w:rFonts w:ascii="Arial" w:hAnsi="Arial" w:cs="Arial"/>
          <w:sz w:val="20"/>
          <w:szCs w:val="20"/>
        </w:rPr>
        <w:fldChar w:fldCharType="end"/>
      </w:r>
      <w:bookmarkEnd w:id="4"/>
      <w:r w:rsidR="00BA1DB7" w:rsidRPr="00EF3F50">
        <w:rPr>
          <w:rFonts w:ascii="Arial" w:hAnsi="Arial" w:cs="Arial"/>
          <w:sz w:val="20"/>
          <w:szCs w:val="20"/>
        </w:rPr>
        <w:t xml:space="preserve">  </w:t>
      </w:r>
      <w:r w:rsidR="004F5771" w:rsidRPr="00EF3F50">
        <w:rPr>
          <w:rFonts w:ascii="Arial" w:hAnsi="Arial" w:cs="Arial"/>
          <w:sz w:val="20"/>
          <w:szCs w:val="20"/>
        </w:rPr>
        <w:t>s</w:t>
      </w:r>
      <w:r w:rsidR="00BA1DB7" w:rsidRPr="00EF3F50">
        <w:rPr>
          <w:rFonts w:ascii="Arial" w:hAnsi="Arial" w:cs="Arial"/>
          <w:sz w:val="20"/>
          <w:szCs w:val="20"/>
        </w:rPr>
        <w:t xml:space="preserve">ocietà di </w:t>
      </w:r>
      <w:r w:rsidR="004F5771" w:rsidRPr="00EF3F50">
        <w:rPr>
          <w:rFonts w:ascii="Arial" w:hAnsi="Arial" w:cs="Arial"/>
          <w:sz w:val="20"/>
          <w:szCs w:val="20"/>
        </w:rPr>
        <w:t>p</w:t>
      </w:r>
      <w:r w:rsidR="00BA1DB7" w:rsidRPr="00EF3F50">
        <w:rPr>
          <w:rFonts w:ascii="Arial" w:hAnsi="Arial" w:cs="Arial"/>
          <w:sz w:val="20"/>
          <w:szCs w:val="20"/>
        </w:rPr>
        <w:t xml:space="preserve">rofessionisti – art. </w:t>
      </w:r>
      <w:r w:rsidR="00EF3F50" w:rsidRPr="00EF3F50">
        <w:rPr>
          <w:rFonts w:ascii="Arial" w:hAnsi="Arial" w:cs="Arial"/>
          <w:sz w:val="20"/>
          <w:szCs w:val="20"/>
        </w:rPr>
        <w:t>90</w:t>
      </w:r>
      <w:r w:rsidR="00BA1DB7" w:rsidRPr="00EF3F50">
        <w:rPr>
          <w:rFonts w:ascii="Arial" w:hAnsi="Arial" w:cs="Arial"/>
          <w:sz w:val="20"/>
          <w:szCs w:val="20"/>
        </w:rPr>
        <w:t xml:space="preserve"> c. 1 lett. e), </w:t>
      </w:r>
      <w:proofErr w:type="spellStart"/>
      <w:r w:rsidR="00EF3F50" w:rsidRPr="00EF3F50">
        <w:rPr>
          <w:rFonts w:ascii="Arial" w:hAnsi="Arial" w:cs="Arial"/>
          <w:sz w:val="20"/>
          <w:szCs w:val="20"/>
        </w:rPr>
        <w:t>D.Lgs.</w:t>
      </w:r>
      <w:proofErr w:type="spellEnd"/>
      <w:r w:rsidR="00EF3F50" w:rsidRPr="00EF3F50">
        <w:rPr>
          <w:rFonts w:ascii="Arial" w:hAnsi="Arial" w:cs="Arial"/>
          <w:sz w:val="20"/>
          <w:szCs w:val="20"/>
        </w:rPr>
        <w:t xml:space="preserve"> 163/2006</w:t>
      </w:r>
      <w:r w:rsidR="004F5771" w:rsidRPr="00EF3F50">
        <w:rPr>
          <w:rFonts w:ascii="Arial" w:hAnsi="Arial" w:cs="Arial"/>
          <w:sz w:val="20"/>
          <w:szCs w:val="20"/>
        </w:rPr>
        <w:t xml:space="preserve"> e art. </w:t>
      </w:r>
      <w:r w:rsidR="001F5AF7">
        <w:rPr>
          <w:rFonts w:ascii="Arial" w:hAnsi="Arial" w:cs="Arial"/>
          <w:sz w:val="20"/>
          <w:szCs w:val="20"/>
        </w:rPr>
        <w:t>25</w:t>
      </w:r>
      <w:r w:rsidR="004F5771" w:rsidRPr="00EF3F50">
        <w:rPr>
          <w:rFonts w:ascii="Arial" w:hAnsi="Arial" w:cs="Arial"/>
          <w:sz w:val="20"/>
          <w:szCs w:val="20"/>
        </w:rPr>
        <w:t>5, D.P.R. n.</w:t>
      </w:r>
      <w:r w:rsidR="00071250">
        <w:rPr>
          <w:rFonts w:ascii="Arial" w:hAnsi="Arial" w:cs="Arial"/>
          <w:sz w:val="20"/>
          <w:szCs w:val="20"/>
        </w:rPr>
        <w:t xml:space="preserve"> </w:t>
      </w:r>
      <w:r w:rsidR="001F5AF7">
        <w:rPr>
          <w:rFonts w:ascii="Arial" w:hAnsi="Arial" w:cs="Arial"/>
          <w:sz w:val="20"/>
          <w:szCs w:val="20"/>
        </w:rPr>
        <w:t>207</w:t>
      </w:r>
      <w:r w:rsidR="004F5771" w:rsidRPr="00EF3F50">
        <w:rPr>
          <w:rFonts w:ascii="Arial" w:hAnsi="Arial" w:cs="Arial"/>
          <w:sz w:val="20"/>
          <w:szCs w:val="20"/>
        </w:rPr>
        <w:t>/</w:t>
      </w:r>
      <w:r w:rsidR="001F5AF7">
        <w:rPr>
          <w:rFonts w:ascii="Arial" w:hAnsi="Arial" w:cs="Arial"/>
          <w:sz w:val="20"/>
          <w:szCs w:val="20"/>
        </w:rPr>
        <w:t>2010</w:t>
      </w:r>
      <w:r w:rsidR="004F5771" w:rsidRPr="00EF3F50">
        <w:rPr>
          <w:rFonts w:ascii="Arial" w:hAnsi="Arial" w:cs="Arial"/>
          <w:sz w:val="20"/>
          <w:szCs w:val="20"/>
        </w:rPr>
        <w:t>;</w:t>
      </w:r>
      <w:bookmarkStart w:id="5" w:name="Controllo5"/>
    </w:p>
    <w:p w:rsidR="00BA1DB7" w:rsidRPr="00EF3F50" w:rsidRDefault="00054736" w:rsidP="004F5771">
      <w:pPr>
        <w:pStyle w:val="Textkrper3"/>
        <w:spacing w:line="360" w:lineRule="auto"/>
        <w:ind w:left="360" w:right="-55" w:hanging="360"/>
        <w:rPr>
          <w:rFonts w:ascii="Arial" w:hAnsi="Arial" w:cs="Arial"/>
          <w:sz w:val="20"/>
          <w:szCs w:val="20"/>
        </w:rPr>
      </w:pPr>
      <w:r w:rsidRPr="00EF3F50">
        <w:rPr>
          <w:rFonts w:ascii="Arial" w:hAnsi="Arial" w:cs="Arial"/>
          <w:sz w:val="20"/>
          <w:szCs w:val="20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="00BA1DB7" w:rsidRPr="00EF3F50"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Pr="00EF3F50">
        <w:rPr>
          <w:rFonts w:ascii="Arial" w:hAnsi="Arial" w:cs="Arial"/>
          <w:sz w:val="20"/>
          <w:szCs w:val="20"/>
        </w:rPr>
        <w:fldChar w:fldCharType="end"/>
      </w:r>
      <w:bookmarkEnd w:id="5"/>
      <w:r w:rsidR="00BA1DB7" w:rsidRPr="00EF3F50">
        <w:rPr>
          <w:rFonts w:ascii="Arial" w:hAnsi="Arial" w:cs="Arial"/>
          <w:sz w:val="20"/>
          <w:szCs w:val="20"/>
        </w:rPr>
        <w:t xml:space="preserve">  </w:t>
      </w:r>
      <w:r w:rsidR="004F5771" w:rsidRPr="00EF3F50">
        <w:rPr>
          <w:rFonts w:ascii="Arial" w:hAnsi="Arial" w:cs="Arial"/>
          <w:sz w:val="20"/>
          <w:szCs w:val="20"/>
        </w:rPr>
        <w:t>s</w:t>
      </w:r>
      <w:r w:rsidR="00BA1DB7" w:rsidRPr="00EF3F50">
        <w:rPr>
          <w:rFonts w:ascii="Arial" w:hAnsi="Arial" w:cs="Arial"/>
          <w:sz w:val="20"/>
          <w:szCs w:val="20"/>
        </w:rPr>
        <w:t xml:space="preserve">ocietà di </w:t>
      </w:r>
      <w:r w:rsidR="004F5771" w:rsidRPr="00EF3F50">
        <w:rPr>
          <w:rFonts w:ascii="Arial" w:hAnsi="Arial" w:cs="Arial"/>
          <w:sz w:val="20"/>
          <w:szCs w:val="20"/>
        </w:rPr>
        <w:t>i</w:t>
      </w:r>
      <w:r w:rsidR="00BA1DB7" w:rsidRPr="00EF3F50">
        <w:rPr>
          <w:rFonts w:ascii="Arial" w:hAnsi="Arial" w:cs="Arial"/>
          <w:sz w:val="20"/>
          <w:szCs w:val="20"/>
        </w:rPr>
        <w:t>ngegneria –</w:t>
      </w:r>
      <w:r w:rsidR="00614902" w:rsidRPr="00EF3F50">
        <w:rPr>
          <w:rFonts w:ascii="Arial" w:hAnsi="Arial" w:cs="Arial"/>
          <w:sz w:val="20"/>
          <w:szCs w:val="20"/>
        </w:rPr>
        <w:t xml:space="preserve">  </w:t>
      </w:r>
      <w:r w:rsidR="00BA1DB7" w:rsidRPr="00EF3F50">
        <w:rPr>
          <w:rFonts w:ascii="Arial" w:hAnsi="Arial" w:cs="Arial"/>
          <w:sz w:val="20"/>
          <w:szCs w:val="20"/>
        </w:rPr>
        <w:t xml:space="preserve">art. </w:t>
      </w:r>
      <w:r w:rsidR="00EF3F50" w:rsidRPr="00EF3F50">
        <w:rPr>
          <w:rFonts w:ascii="Arial" w:hAnsi="Arial" w:cs="Arial"/>
          <w:sz w:val="20"/>
          <w:szCs w:val="20"/>
        </w:rPr>
        <w:t>90</w:t>
      </w:r>
      <w:r w:rsidR="00BA1DB7" w:rsidRPr="00EF3F50">
        <w:rPr>
          <w:rFonts w:ascii="Arial" w:hAnsi="Arial" w:cs="Arial"/>
          <w:sz w:val="20"/>
          <w:szCs w:val="20"/>
        </w:rPr>
        <w:t xml:space="preserve"> c. 1 lett. f), </w:t>
      </w:r>
      <w:proofErr w:type="spellStart"/>
      <w:r w:rsidR="00EF3F50" w:rsidRPr="00EF3F50">
        <w:rPr>
          <w:rFonts w:ascii="Arial" w:hAnsi="Arial" w:cs="Arial"/>
          <w:sz w:val="20"/>
          <w:szCs w:val="20"/>
        </w:rPr>
        <w:t>D.Lgs.</w:t>
      </w:r>
      <w:proofErr w:type="spellEnd"/>
      <w:r w:rsidR="00EF3F50" w:rsidRPr="00EF3F50">
        <w:rPr>
          <w:rFonts w:ascii="Arial" w:hAnsi="Arial" w:cs="Arial"/>
          <w:sz w:val="20"/>
          <w:szCs w:val="20"/>
        </w:rPr>
        <w:t xml:space="preserve"> 163/2006 e </w:t>
      </w:r>
      <w:r w:rsidR="00611DA8" w:rsidRPr="00EF3F50">
        <w:rPr>
          <w:rFonts w:ascii="Arial" w:hAnsi="Arial" w:cs="Arial"/>
          <w:sz w:val="20"/>
          <w:szCs w:val="20"/>
        </w:rPr>
        <w:t>art.</w:t>
      </w:r>
      <w:r w:rsidR="00EE4618" w:rsidRPr="00EF3F50">
        <w:rPr>
          <w:rFonts w:ascii="Arial" w:hAnsi="Arial" w:cs="Arial"/>
          <w:sz w:val="20"/>
          <w:szCs w:val="20"/>
        </w:rPr>
        <w:t xml:space="preserve"> </w:t>
      </w:r>
      <w:r w:rsidR="00AA6A7C">
        <w:rPr>
          <w:rFonts w:ascii="Arial" w:hAnsi="Arial" w:cs="Arial"/>
          <w:sz w:val="20"/>
          <w:szCs w:val="20"/>
        </w:rPr>
        <w:t>254</w:t>
      </w:r>
      <w:r w:rsidR="00611DA8" w:rsidRPr="00EF3F50">
        <w:rPr>
          <w:rFonts w:ascii="Arial" w:hAnsi="Arial" w:cs="Arial"/>
          <w:sz w:val="20"/>
          <w:szCs w:val="20"/>
        </w:rPr>
        <w:t>, D.P.R. n.</w:t>
      </w:r>
      <w:r w:rsidR="00AA6A7C">
        <w:rPr>
          <w:rFonts w:ascii="Arial" w:hAnsi="Arial" w:cs="Arial"/>
          <w:sz w:val="20"/>
          <w:szCs w:val="20"/>
        </w:rPr>
        <w:t>207</w:t>
      </w:r>
      <w:r w:rsidR="00611DA8" w:rsidRPr="00EF3F50">
        <w:rPr>
          <w:rFonts w:ascii="Arial" w:hAnsi="Arial" w:cs="Arial"/>
          <w:sz w:val="20"/>
          <w:szCs w:val="20"/>
        </w:rPr>
        <w:t>/</w:t>
      </w:r>
      <w:r w:rsidR="00AA6A7C">
        <w:rPr>
          <w:rFonts w:ascii="Arial" w:hAnsi="Arial" w:cs="Arial"/>
          <w:sz w:val="20"/>
          <w:szCs w:val="20"/>
        </w:rPr>
        <w:t>2010</w:t>
      </w:r>
      <w:r w:rsidR="00611DA8" w:rsidRPr="00EF3F50">
        <w:rPr>
          <w:rFonts w:ascii="Arial" w:hAnsi="Arial" w:cs="Arial"/>
          <w:sz w:val="20"/>
          <w:szCs w:val="20"/>
        </w:rPr>
        <w:t>;</w:t>
      </w:r>
    </w:p>
    <w:p w:rsidR="00796ACB" w:rsidRPr="00C5483F" w:rsidRDefault="00054736" w:rsidP="00796ACB">
      <w:pPr>
        <w:pStyle w:val="Textkrper3"/>
        <w:spacing w:line="360" w:lineRule="auto"/>
        <w:ind w:left="360" w:right="-55" w:hanging="360"/>
        <w:jc w:val="both"/>
        <w:rPr>
          <w:rFonts w:ascii="Arial" w:hAnsi="Arial" w:cs="Arial"/>
          <w:color w:val="FF0000"/>
          <w:sz w:val="20"/>
          <w:szCs w:val="20"/>
        </w:rPr>
      </w:pPr>
      <w:r w:rsidRPr="00EF3F50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796ACB" w:rsidRPr="00EF3F50"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Pr="00EF3F50">
        <w:rPr>
          <w:rFonts w:ascii="Arial" w:hAnsi="Arial" w:cs="Arial"/>
          <w:sz w:val="20"/>
          <w:szCs w:val="20"/>
        </w:rPr>
        <w:fldChar w:fldCharType="end"/>
      </w:r>
      <w:r w:rsidR="00796ACB" w:rsidRPr="00EF3F50">
        <w:rPr>
          <w:rFonts w:ascii="Arial" w:hAnsi="Arial" w:cs="Arial"/>
          <w:sz w:val="20"/>
          <w:szCs w:val="20"/>
        </w:rPr>
        <w:t xml:space="preserve">  </w:t>
      </w:r>
      <w:r w:rsidR="00796ACB">
        <w:rPr>
          <w:rFonts w:ascii="Arial" w:hAnsi="Arial" w:cs="Arial"/>
          <w:sz w:val="20"/>
          <w:szCs w:val="20"/>
        </w:rPr>
        <w:t xml:space="preserve">prestatore di servizi di ingegneria e architettura stabilito in altro stato membro e costituito conformemente alla legislazione vigente in quel paese </w:t>
      </w:r>
      <w:r w:rsidR="00796ACB" w:rsidRPr="00EF3F50">
        <w:rPr>
          <w:rFonts w:ascii="Arial" w:hAnsi="Arial" w:cs="Arial"/>
          <w:sz w:val="20"/>
          <w:szCs w:val="20"/>
        </w:rPr>
        <w:t xml:space="preserve">- art. 90 c. 1 lett. </w:t>
      </w:r>
      <w:r w:rsidR="00796ACB">
        <w:rPr>
          <w:rFonts w:ascii="Arial" w:hAnsi="Arial" w:cs="Arial"/>
          <w:sz w:val="20"/>
          <w:szCs w:val="20"/>
        </w:rPr>
        <w:t>f-bis</w:t>
      </w:r>
      <w:r w:rsidR="00796ACB" w:rsidRPr="00EF3F50">
        <w:rPr>
          <w:rFonts w:ascii="Arial" w:hAnsi="Arial" w:cs="Arial"/>
          <w:sz w:val="20"/>
          <w:szCs w:val="20"/>
        </w:rPr>
        <w:t xml:space="preserve">), </w:t>
      </w:r>
      <w:proofErr w:type="spellStart"/>
      <w:r w:rsidR="00796ACB" w:rsidRPr="00EF3F50">
        <w:rPr>
          <w:rFonts w:ascii="Arial" w:hAnsi="Arial" w:cs="Arial"/>
          <w:sz w:val="20"/>
          <w:szCs w:val="20"/>
        </w:rPr>
        <w:t>D.Lgs.</w:t>
      </w:r>
      <w:proofErr w:type="spellEnd"/>
      <w:r w:rsidR="00796ACB" w:rsidRPr="00EF3F50">
        <w:rPr>
          <w:rFonts w:ascii="Arial" w:hAnsi="Arial" w:cs="Arial"/>
          <w:sz w:val="20"/>
          <w:szCs w:val="20"/>
        </w:rPr>
        <w:t xml:space="preserve"> 163/2006</w:t>
      </w:r>
      <w:r w:rsidR="00796ACB">
        <w:rPr>
          <w:rFonts w:ascii="Arial" w:hAnsi="Arial" w:cs="Arial"/>
          <w:sz w:val="20"/>
          <w:szCs w:val="20"/>
        </w:rPr>
        <w:t>;</w:t>
      </w:r>
    </w:p>
    <w:p w:rsidR="00BA1DB7" w:rsidRPr="00EF3F50" w:rsidRDefault="00054736" w:rsidP="00B5523A">
      <w:pPr>
        <w:pStyle w:val="Textkrper3"/>
        <w:spacing w:line="360" w:lineRule="auto"/>
        <w:ind w:left="360" w:right="-55" w:hanging="360"/>
        <w:jc w:val="both"/>
        <w:rPr>
          <w:rFonts w:ascii="Arial" w:hAnsi="Arial" w:cs="Arial"/>
          <w:sz w:val="20"/>
          <w:szCs w:val="20"/>
        </w:rPr>
      </w:pPr>
      <w:r w:rsidRPr="00EF3F50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BA1DB7" w:rsidRPr="00EF3F50"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Pr="00EF3F50">
        <w:rPr>
          <w:rFonts w:ascii="Arial" w:hAnsi="Arial" w:cs="Arial"/>
          <w:sz w:val="20"/>
          <w:szCs w:val="20"/>
        </w:rPr>
        <w:fldChar w:fldCharType="end"/>
      </w:r>
      <w:r w:rsidR="00BA1DB7" w:rsidRPr="00EF3F50">
        <w:rPr>
          <w:rFonts w:ascii="Arial" w:hAnsi="Arial" w:cs="Arial"/>
          <w:sz w:val="20"/>
          <w:szCs w:val="20"/>
        </w:rPr>
        <w:t xml:space="preserve">  </w:t>
      </w:r>
      <w:r w:rsidR="004F5771" w:rsidRPr="00EF3F50">
        <w:rPr>
          <w:rFonts w:ascii="Arial" w:hAnsi="Arial" w:cs="Arial"/>
          <w:sz w:val="20"/>
          <w:szCs w:val="20"/>
        </w:rPr>
        <w:t>c</w:t>
      </w:r>
      <w:r w:rsidR="00BA1DB7" w:rsidRPr="00EF3F50">
        <w:rPr>
          <w:rFonts w:ascii="Arial" w:hAnsi="Arial" w:cs="Arial"/>
          <w:bCs/>
          <w:iCs/>
          <w:sz w:val="20"/>
          <w:szCs w:val="20"/>
        </w:rPr>
        <w:t xml:space="preserve">onsorzio </w:t>
      </w:r>
      <w:r w:rsidR="004F5771" w:rsidRPr="00EF3F50">
        <w:rPr>
          <w:rFonts w:ascii="Arial" w:hAnsi="Arial" w:cs="Arial"/>
          <w:bCs/>
          <w:iCs/>
          <w:sz w:val="20"/>
          <w:szCs w:val="20"/>
        </w:rPr>
        <w:t>s</w:t>
      </w:r>
      <w:r w:rsidR="00BA1DB7" w:rsidRPr="00EF3F50">
        <w:rPr>
          <w:rFonts w:ascii="Arial" w:hAnsi="Arial" w:cs="Arial"/>
          <w:bCs/>
          <w:iCs/>
          <w:sz w:val="20"/>
          <w:szCs w:val="20"/>
        </w:rPr>
        <w:t>tabile</w:t>
      </w:r>
      <w:r w:rsidR="004F5771" w:rsidRPr="00EF3F50">
        <w:rPr>
          <w:rFonts w:ascii="Arial" w:hAnsi="Arial" w:cs="Arial"/>
          <w:bCs/>
          <w:iCs/>
          <w:sz w:val="20"/>
          <w:szCs w:val="20"/>
        </w:rPr>
        <w:t xml:space="preserve"> </w:t>
      </w:r>
      <w:r w:rsidR="009E46E9">
        <w:rPr>
          <w:rFonts w:ascii="Arial" w:hAnsi="Arial" w:cs="Arial"/>
          <w:bCs/>
          <w:iCs/>
          <w:sz w:val="20"/>
          <w:szCs w:val="20"/>
        </w:rPr>
        <w:t xml:space="preserve">di società di professionisti e di società di ingegneria </w:t>
      </w:r>
      <w:r w:rsidR="00BA1DB7" w:rsidRPr="00EF3F50">
        <w:rPr>
          <w:rFonts w:ascii="Arial" w:hAnsi="Arial" w:cs="Arial"/>
          <w:sz w:val="20"/>
          <w:szCs w:val="20"/>
        </w:rPr>
        <w:t xml:space="preserve">- </w:t>
      </w:r>
      <w:r w:rsidR="00EF3F50" w:rsidRPr="00EF3F50">
        <w:rPr>
          <w:rFonts w:ascii="Arial" w:hAnsi="Arial" w:cs="Arial"/>
          <w:sz w:val="20"/>
          <w:szCs w:val="20"/>
        </w:rPr>
        <w:t xml:space="preserve">art. 90 c. 1 lett. h), </w:t>
      </w:r>
      <w:proofErr w:type="spellStart"/>
      <w:r w:rsidR="00EF3F50" w:rsidRPr="00EF3F50">
        <w:rPr>
          <w:rFonts w:ascii="Arial" w:hAnsi="Arial" w:cs="Arial"/>
          <w:sz w:val="20"/>
          <w:szCs w:val="20"/>
        </w:rPr>
        <w:t>D.Lgs.</w:t>
      </w:r>
      <w:proofErr w:type="spellEnd"/>
      <w:r w:rsidR="00EF3F50" w:rsidRPr="00EF3F50">
        <w:rPr>
          <w:rFonts w:ascii="Arial" w:hAnsi="Arial" w:cs="Arial"/>
          <w:sz w:val="20"/>
          <w:szCs w:val="20"/>
        </w:rPr>
        <w:t xml:space="preserve"> 163/2006</w:t>
      </w:r>
      <w:r w:rsidR="00EF3F50">
        <w:rPr>
          <w:rFonts w:ascii="Arial" w:hAnsi="Arial" w:cs="Arial"/>
          <w:sz w:val="20"/>
          <w:szCs w:val="20"/>
        </w:rPr>
        <w:t>;</w:t>
      </w:r>
    </w:p>
    <w:p w:rsidR="00066447" w:rsidRDefault="00054736" w:rsidP="00066447">
      <w:pPr>
        <w:pStyle w:val="Textkrper-Einzug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2"/>
          <w:szCs w:val="22"/>
        </w:rPr>
      </w:pPr>
      <w:r w:rsidRPr="00BA1DB7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9A0F9B" w:rsidRPr="00BA1DB7"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Pr="00BA1DB7">
        <w:rPr>
          <w:rFonts w:ascii="Arial" w:hAnsi="Arial" w:cs="Arial"/>
          <w:sz w:val="20"/>
          <w:szCs w:val="20"/>
        </w:rPr>
        <w:fldChar w:fldCharType="end"/>
      </w:r>
      <w:r w:rsidR="009A0F9B" w:rsidRPr="00BA1DB7">
        <w:rPr>
          <w:rFonts w:ascii="Arial" w:hAnsi="Arial" w:cs="Arial"/>
          <w:sz w:val="20"/>
          <w:szCs w:val="20"/>
        </w:rPr>
        <w:t xml:space="preserve">  </w:t>
      </w:r>
      <w:r w:rsidR="009A0F9B" w:rsidRPr="0081470E">
        <w:rPr>
          <w:rFonts w:ascii="Arial" w:hAnsi="Arial" w:cs="Arial"/>
          <w:sz w:val="20"/>
          <w:szCs w:val="20"/>
        </w:rPr>
        <w:t>GEIE</w:t>
      </w:r>
      <w:r w:rsidR="00066447" w:rsidRPr="0081470E">
        <w:rPr>
          <w:rFonts w:ascii="Arial" w:hAnsi="Arial" w:cs="Arial"/>
          <w:sz w:val="20"/>
          <w:szCs w:val="20"/>
        </w:rPr>
        <w:t xml:space="preserve">  (gruppo europeo di interesse economico</w:t>
      </w:r>
      <w:r w:rsidR="008578AD">
        <w:rPr>
          <w:rFonts w:ascii="Arial" w:hAnsi="Arial" w:cs="Arial"/>
          <w:sz w:val="20"/>
          <w:szCs w:val="20"/>
        </w:rPr>
        <w:t>)</w:t>
      </w:r>
      <w:r w:rsidR="00066447" w:rsidRPr="0081470E">
        <w:rPr>
          <w:rFonts w:ascii="Arial" w:hAnsi="Arial" w:cs="Arial"/>
          <w:sz w:val="22"/>
          <w:szCs w:val="22"/>
        </w:rPr>
        <w:t xml:space="preserve">; </w:t>
      </w:r>
    </w:p>
    <w:p w:rsidR="00F01C09" w:rsidRDefault="00F01C09" w:rsidP="005E00F2">
      <w:pPr>
        <w:pStyle w:val="Textkrper-Einzug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F01C09" w:rsidRPr="008F5A28" w:rsidRDefault="00054736" w:rsidP="00F01C09">
      <w:pPr>
        <w:pStyle w:val="Textkrper-Einzug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0"/>
          <w:szCs w:val="20"/>
        </w:rPr>
      </w:pPr>
      <w:r w:rsidRPr="00BA1DB7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F01C09" w:rsidRPr="00BA1DB7"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Pr="00BA1DB7">
        <w:rPr>
          <w:rFonts w:ascii="Arial" w:hAnsi="Arial" w:cs="Arial"/>
          <w:sz w:val="20"/>
          <w:szCs w:val="20"/>
        </w:rPr>
        <w:fldChar w:fldCharType="end"/>
      </w:r>
      <w:r w:rsidR="00F01C09" w:rsidRPr="00BA1DB7">
        <w:rPr>
          <w:rFonts w:ascii="Arial" w:hAnsi="Arial" w:cs="Arial"/>
          <w:sz w:val="20"/>
          <w:szCs w:val="20"/>
        </w:rPr>
        <w:t xml:space="preserve">  </w:t>
      </w:r>
      <w:r w:rsidR="00F01C09">
        <w:rPr>
          <w:rFonts w:ascii="Arial" w:hAnsi="Arial" w:cs="Arial"/>
          <w:sz w:val="20"/>
          <w:szCs w:val="20"/>
        </w:rPr>
        <w:t xml:space="preserve">altro (indicare in questo caso la propria natura giuridica) </w:t>
      </w:r>
      <w:r w:rsidR="004D38F0">
        <w:rPr>
          <w:rFonts w:ascii="Arial" w:hAnsi="Arial" w:cs="Arial"/>
          <w:sz w:val="20"/>
          <w:szCs w:val="20"/>
        </w:rPr>
        <w:t>_____________________________________</w:t>
      </w:r>
      <w:r w:rsidR="004D38F0" w:rsidRPr="008F5A28">
        <w:rPr>
          <w:rFonts w:ascii="Arial" w:hAnsi="Arial" w:cs="Arial"/>
          <w:sz w:val="20"/>
          <w:szCs w:val="20"/>
        </w:rPr>
        <w:t xml:space="preserve"> </w:t>
      </w:r>
      <w:r w:rsidR="00F01C09" w:rsidRPr="008F5A28">
        <w:rPr>
          <w:rFonts w:ascii="Arial" w:hAnsi="Arial" w:cs="Arial"/>
          <w:sz w:val="20"/>
          <w:szCs w:val="20"/>
        </w:rPr>
        <w:t xml:space="preserve">; </w:t>
      </w:r>
    </w:p>
    <w:p w:rsidR="008C053E" w:rsidRDefault="008C053E" w:rsidP="00066447">
      <w:pPr>
        <w:pStyle w:val="Textkrper-Einzug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C46D51" w:rsidRPr="003D51EA" w:rsidRDefault="00C46D51" w:rsidP="007B73DB">
      <w:pPr>
        <w:pStyle w:val="Textkrper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b/>
          <w:i/>
          <w:sz w:val="20"/>
          <w:szCs w:val="20"/>
        </w:rPr>
      </w:pPr>
      <w:r w:rsidRPr="003D51EA">
        <w:rPr>
          <w:rFonts w:ascii="Arial" w:hAnsi="Arial" w:cs="Arial"/>
          <w:b/>
          <w:i/>
          <w:sz w:val="20"/>
          <w:szCs w:val="20"/>
        </w:rPr>
        <w:t>(</w:t>
      </w:r>
      <w:r w:rsidR="00981498">
        <w:rPr>
          <w:rFonts w:ascii="Arial" w:hAnsi="Arial" w:cs="Arial"/>
          <w:b/>
          <w:i/>
          <w:sz w:val="20"/>
          <w:szCs w:val="20"/>
        </w:rPr>
        <w:t xml:space="preserve">da compilare </w:t>
      </w:r>
      <w:r w:rsidRPr="003D51EA">
        <w:rPr>
          <w:rFonts w:ascii="Arial" w:hAnsi="Arial" w:cs="Arial"/>
          <w:b/>
          <w:i/>
          <w:sz w:val="20"/>
          <w:szCs w:val="20"/>
        </w:rPr>
        <w:t>solo in caso di raggruppamento temporaneo</w:t>
      </w:r>
      <w:r w:rsidR="00812D4C">
        <w:rPr>
          <w:rFonts w:ascii="Arial" w:hAnsi="Arial" w:cs="Arial"/>
          <w:b/>
          <w:i/>
          <w:sz w:val="20"/>
          <w:szCs w:val="20"/>
        </w:rPr>
        <w:t>)</w:t>
      </w:r>
      <w:r w:rsidRPr="003D51EA">
        <w:rPr>
          <w:rFonts w:ascii="Arial" w:hAnsi="Arial" w:cs="Arial"/>
          <w:b/>
          <w:i/>
          <w:sz w:val="20"/>
          <w:szCs w:val="20"/>
        </w:rPr>
        <w:t>:</w:t>
      </w:r>
    </w:p>
    <w:p w:rsidR="000602BF" w:rsidRPr="000602BF" w:rsidRDefault="000602BF" w:rsidP="000602BF">
      <w:pPr>
        <w:pStyle w:val="sche3"/>
        <w:rPr>
          <w:rFonts w:ascii="Arial" w:hAnsi="Arial" w:cs="Arial"/>
          <w:spacing w:val="-2"/>
          <w:lang w:val="it-IT"/>
        </w:rPr>
      </w:pPr>
      <w:r>
        <w:rPr>
          <w:rFonts w:ascii="Arial" w:hAnsi="Arial" w:cs="Arial"/>
          <w:b/>
          <w:iCs/>
          <w:lang w:val="it-IT"/>
        </w:rPr>
        <w:t xml:space="preserve">     </w:t>
      </w:r>
      <w:r w:rsidR="00BB3CE7">
        <w:rPr>
          <w:rFonts w:ascii="Arial" w:hAnsi="Arial" w:cs="Arial"/>
          <w:b/>
          <w:iCs/>
          <w:lang w:val="it-IT"/>
        </w:rPr>
        <w:t xml:space="preserve"> </w:t>
      </w:r>
      <w:r w:rsidR="00AC611F">
        <w:rPr>
          <w:rFonts w:ascii="Arial" w:hAnsi="Arial" w:cs="Arial"/>
          <w:b/>
          <w:iCs/>
          <w:lang w:val="it-IT"/>
        </w:rPr>
        <w:t>2</w:t>
      </w:r>
      <w:r w:rsidR="00FB3D8E">
        <w:rPr>
          <w:rFonts w:ascii="Arial" w:hAnsi="Arial" w:cs="Arial"/>
          <w:b/>
          <w:iCs/>
          <w:lang w:val="it-IT"/>
        </w:rPr>
        <w:t>.</w:t>
      </w:r>
      <w:r>
        <w:rPr>
          <w:rFonts w:ascii="Arial" w:hAnsi="Arial" w:cs="Arial"/>
          <w:b/>
          <w:iCs/>
          <w:lang w:val="it-IT"/>
        </w:rPr>
        <w:t xml:space="preserve">a) </w:t>
      </w:r>
      <w:r w:rsidRPr="000602BF">
        <w:rPr>
          <w:rFonts w:ascii="Arial" w:hAnsi="Arial" w:cs="Arial"/>
          <w:spacing w:val="-2"/>
          <w:lang w:val="it-IT"/>
        </w:rPr>
        <w:t xml:space="preserve">che il raggruppamento </w:t>
      </w:r>
      <w:r>
        <w:rPr>
          <w:rFonts w:ascii="Arial" w:hAnsi="Arial" w:cs="Arial"/>
          <w:spacing w:val="-2"/>
          <w:lang w:val="it-IT"/>
        </w:rPr>
        <w:t>sarà</w:t>
      </w:r>
      <w:r w:rsidRPr="000602BF">
        <w:rPr>
          <w:rFonts w:ascii="Arial" w:hAnsi="Arial" w:cs="Arial"/>
          <w:spacing w:val="-2"/>
          <w:lang w:val="it-IT"/>
        </w:rPr>
        <w:t xml:space="preserve"> così composto: </w:t>
      </w:r>
    </w:p>
    <w:tbl>
      <w:tblPr>
        <w:tblW w:w="0" w:type="auto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99"/>
        <w:gridCol w:w="4501"/>
      </w:tblGrid>
      <w:tr w:rsidR="00817D13" w:rsidRPr="00B434E7" w:rsidTr="00817D13">
        <w:tc>
          <w:tcPr>
            <w:tcW w:w="4899" w:type="dxa"/>
            <w:vAlign w:val="center"/>
          </w:tcPr>
          <w:p w:rsidR="00817D13" w:rsidRPr="00B434E7" w:rsidRDefault="00817D13" w:rsidP="00D14A8A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 w:rsidRPr="00B434E7">
              <w:rPr>
                <w:rFonts w:ascii="Arial" w:hAnsi="Arial" w:cs="Arial"/>
                <w:b/>
                <w:lang w:val="it-IT"/>
              </w:rPr>
              <w:t>SOGGETTO</w:t>
            </w:r>
          </w:p>
        </w:tc>
        <w:tc>
          <w:tcPr>
            <w:tcW w:w="4501" w:type="dxa"/>
            <w:vAlign w:val="center"/>
          </w:tcPr>
          <w:p w:rsidR="00817D13" w:rsidRPr="00B434E7" w:rsidRDefault="00817D13" w:rsidP="00D14A8A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 xml:space="preserve">QUOTA </w:t>
            </w:r>
            <w:proofErr w:type="spellStart"/>
            <w:r>
              <w:rPr>
                <w:rFonts w:ascii="Arial" w:hAnsi="Arial" w:cs="Arial"/>
                <w:b/>
                <w:lang w:val="it-IT"/>
              </w:rPr>
              <w:t>DI</w:t>
            </w:r>
            <w:proofErr w:type="spellEnd"/>
            <w:r>
              <w:rPr>
                <w:rFonts w:ascii="Arial" w:hAnsi="Arial" w:cs="Arial"/>
                <w:b/>
                <w:lang w:val="it-IT"/>
              </w:rPr>
              <w:t xml:space="preserve"> PARTECIPAZIONE AL </w:t>
            </w:r>
            <w:proofErr w:type="spellStart"/>
            <w:r>
              <w:rPr>
                <w:rFonts w:ascii="Arial" w:hAnsi="Arial" w:cs="Arial"/>
                <w:b/>
                <w:lang w:val="it-IT"/>
              </w:rPr>
              <w:t>R.T.P.</w:t>
            </w:r>
            <w:proofErr w:type="spellEnd"/>
          </w:p>
        </w:tc>
      </w:tr>
      <w:tr w:rsidR="00817D13" w:rsidRPr="00B434E7" w:rsidTr="00817D13">
        <w:tc>
          <w:tcPr>
            <w:tcW w:w="4899" w:type="dxa"/>
          </w:tcPr>
          <w:p w:rsidR="00817D13" w:rsidRPr="00B434E7" w:rsidRDefault="00817D13" w:rsidP="000602BF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817D13" w:rsidRPr="00B434E7" w:rsidRDefault="00817D13" w:rsidP="000602BF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4501" w:type="dxa"/>
          </w:tcPr>
          <w:p w:rsidR="00817D13" w:rsidRDefault="00817D13" w:rsidP="005F0343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</w:p>
          <w:p w:rsidR="00817D13" w:rsidRPr="00B434E7" w:rsidRDefault="00817D13" w:rsidP="005F0343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_____________________ </w:t>
            </w:r>
            <w:r w:rsidRPr="00403A1D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  <w:tr w:rsidR="00817D13" w:rsidRPr="005F0343" w:rsidTr="00817D13">
        <w:tc>
          <w:tcPr>
            <w:tcW w:w="4899" w:type="dxa"/>
          </w:tcPr>
          <w:p w:rsidR="00817D13" w:rsidRPr="00B434E7" w:rsidRDefault="00817D13" w:rsidP="000602BF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817D13" w:rsidRPr="00B434E7" w:rsidRDefault="00817D13" w:rsidP="000602BF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4501" w:type="dxa"/>
          </w:tcPr>
          <w:p w:rsidR="00817D13" w:rsidRDefault="00817D13" w:rsidP="00357FC4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</w:p>
          <w:p w:rsidR="00817D13" w:rsidRPr="00B434E7" w:rsidRDefault="00817D13" w:rsidP="00357FC4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_____________________ </w:t>
            </w:r>
            <w:r w:rsidRPr="00403A1D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  <w:tr w:rsidR="00817D13" w:rsidRPr="00B434E7" w:rsidTr="00817D13">
        <w:tc>
          <w:tcPr>
            <w:tcW w:w="4899" w:type="dxa"/>
          </w:tcPr>
          <w:p w:rsidR="00817D13" w:rsidRPr="00B434E7" w:rsidRDefault="00817D13" w:rsidP="000602BF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817D13" w:rsidRPr="00B434E7" w:rsidRDefault="00817D13" w:rsidP="000602BF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4501" w:type="dxa"/>
          </w:tcPr>
          <w:p w:rsidR="00817D13" w:rsidRDefault="00817D13" w:rsidP="00357FC4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</w:p>
          <w:p w:rsidR="00817D13" w:rsidRPr="00B434E7" w:rsidRDefault="00817D13" w:rsidP="00357FC4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_____________________ </w:t>
            </w:r>
            <w:r w:rsidRPr="00403A1D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</w:tbl>
    <w:p w:rsidR="00EA701D" w:rsidRDefault="00EA701D" w:rsidP="000602BF">
      <w:pPr>
        <w:pStyle w:val="sche3"/>
        <w:ind w:left="454"/>
        <w:rPr>
          <w:rFonts w:ascii="Arial" w:hAnsi="Arial" w:cs="Arial"/>
          <w:lang w:val="it-IT"/>
        </w:rPr>
      </w:pPr>
    </w:p>
    <w:p w:rsidR="004D38F0" w:rsidRPr="000602BF" w:rsidRDefault="004D38F0" w:rsidP="004D38F0">
      <w:pPr>
        <w:pStyle w:val="sche3"/>
        <w:rPr>
          <w:rFonts w:ascii="Arial" w:hAnsi="Arial" w:cs="Arial"/>
          <w:spacing w:val="-2"/>
          <w:lang w:val="it-IT"/>
        </w:rPr>
      </w:pPr>
      <w:r>
        <w:rPr>
          <w:rFonts w:ascii="Arial" w:hAnsi="Arial" w:cs="Arial"/>
          <w:b/>
          <w:iCs/>
          <w:lang w:val="it-IT"/>
        </w:rPr>
        <w:t xml:space="preserve">      2.b) </w:t>
      </w:r>
      <w:r w:rsidRPr="000602BF">
        <w:rPr>
          <w:rFonts w:ascii="Arial" w:hAnsi="Arial" w:cs="Arial"/>
          <w:spacing w:val="-2"/>
          <w:lang w:val="it-IT"/>
        </w:rPr>
        <w:t xml:space="preserve">che il </w:t>
      </w:r>
      <w:r>
        <w:rPr>
          <w:rFonts w:ascii="Arial" w:hAnsi="Arial" w:cs="Arial"/>
          <w:spacing w:val="-2"/>
          <w:lang w:val="it-IT"/>
        </w:rPr>
        <w:t>contratto verrà eseguito con le seguenti modalità</w:t>
      </w:r>
      <w:r w:rsidRPr="000602BF">
        <w:rPr>
          <w:rFonts w:ascii="Arial" w:hAnsi="Arial" w:cs="Arial"/>
          <w:spacing w:val="-2"/>
          <w:lang w:val="it-IT"/>
        </w:rPr>
        <w:t xml:space="preserve">: </w:t>
      </w:r>
    </w:p>
    <w:tbl>
      <w:tblPr>
        <w:tblW w:w="0" w:type="auto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05"/>
        <w:gridCol w:w="3138"/>
        <w:gridCol w:w="3157"/>
      </w:tblGrid>
      <w:tr w:rsidR="004D38F0" w:rsidRPr="00B434E7" w:rsidTr="00817D13">
        <w:tc>
          <w:tcPr>
            <w:tcW w:w="3105" w:type="dxa"/>
            <w:shd w:val="clear" w:color="auto" w:fill="auto"/>
            <w:vAlign w:val="center"/>
          </w:tcPr>
          <w:p w:rsidR="004D38F0" w:rsidRPr="00B434E7" w:rsidRDefault="004D38F0" w:rsidP="004D38F0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 w:rsidRPr="00B434E7">
              <w:rPr>
                <w:rFonts w:ascii="Arial" w:hAnsi="Arial" w:cs="Arial"/>
                <w:b/>
                <w:lang w:val="it-IT"/>
              </w:rPr>
              <w:t>SOGGETTO</w:t>
            </w:r>
          </w:p>
        </w:tc>
        <w:tc>
          <w:tcPr>
            <w:tcW w:w="3138" w:type="dxa"/>
            <w:shd w:val="clear" w:color="auto" w:fill="auto"/>
            <w:vAlign w:val="center"/>
          </w:tcPr>
          <w:p w:rsidR="004D38F0" w:rsidRPr="00B434E7" w:rsidRDefault="004D38F0" w:rsidP="004D38F0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 w:rsidRPr="00B434E7">
              <w:rPr>
                <w:rFonts w:ascii="Arial" w:hAnsi="Arial" w:cs="Arial"/>
                <w:b/>
                <w:lang w:val="it-IT"/>
              </w:rPr>
              <w:t>PRESTAZIONE/I CHE ESEGUIRA’</w:t>
            </w:r>
          </w:p>
        </w:tc>
        <w:tc>
          <w:tcPr>
            <w:tcW w:w="3157" w:type="dxa"/>
            <w:shd w:val="clear" w:color="auto" w:fill="auto"/>
            <w:vAlign w:val="center"/>
          </w:tcPr>
          <w:p w:rsidR="004D38F0" w:rsidRPr="00B434E7" w:rsidRDefault="006134BF" w:rsidP="006134BF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 xml:space="preserve">CORRISPONDENTE QUOTA PERCENTUALE </w:t>
            </w:r>
            <w:proofErr w:type="spellStart"/>
            <w:r>
              <w:rPr>
                <w:rFonts w:ascii="Arial" w:hAnsi="Arial" w:cs="Arial"/>
                <w:b/>
                <w:lang w:val="it-IT"/>
              </w:rPr>
              <w:t>DI</w:t>
            </w:r>
            <w:proofErr w:type="spellEnd"/>
            <w:r>
              <w:rPr>
                <w:rFonts w:ascii="Arial" w:hAnsi="Arial" w:cs="Arial"/>
                <w:b/>
                <w:lang w:val="it-IT"/>
              </w:rPr>
              <w:t xml:space="preserve"> ESECUZIONE</w:t>
            </w:r>
          </w:p>
        </w:tc>
      </w:tr>
      <w:tr w:rsidR="004D38F0" w:rsidRPr="00B434E7" w:rsidTr="00817D13">
        <w:tc>
          <w:tcPr>
            <w:tcW w:w="3105" w:type="dxa"/>
            <w:shd w:val="clear" w:color="auto" w:fill="auto"/>
          </w:tcPr>
          <w:p w:rsidR="004D38F0" w:rsidRPr="00B434E7" w:rsidRDefault="004D38F0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4D38F0" w:rsidRPr="00B434E7" w:rsidRDefault="004D38F0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138" w:type="dxa"/>
            <w:shd w:val="clear" w:color="auto" w:fill="auto"/>
          </w:tcPr>
          <w:p w:rsidR="004D38F0" w:rsidRPr="00B434E7" w:rsidRDefault="004D38F0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157" w:type="dxa"/>
            <w:shd w:val="clear" w:color="auto" w:fill="auto"/>
            <w:vAlign w:val="center"/>
          </w:tcPr>
          <w:p w:rsidR="004D38F0" w:rsidRPr="00B434E7" w:rsidRDefault="006134BF" w:rsidP="004D38F0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_____________________ </w:t>
            </w:r>
            <w:r w:rsidR="004D38F0" w:rsidRPr="00403A1D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  <w:tr w:rsidR="004D38F0" w:rsidRPr="005F0343" w:rsidTr="00817D13">
        <w:tc>
          <w:tcPr>
            <w:tcW w:w="3105" w:type="dxa"/>
            <w:shd w:val="clear" w:color="auto" w:fill="auto"/>
          </w:tcPr>
          <w:p w:rsidR="004D38F0" w:rsidRPr="00B434E7" w:rsidRDefault="004D38F0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4D38F0" w:rsidRPr="00B434E7" w:rsidRDefault="004D38F0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138" w:type="dxa"/>
            <w:shd w:val="clear" w:color="auto" w:fill="auto"/>
          </w:tcPr>
          <w:p w:rsidR="004D38F0" w:rsidRPr="00B434E7" w:rsidRDefault="004D38F0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157" w:type="dxa"/>
            <w:shd w:val="clear" w:color="auto" w:fill="auto"/>
            <w:vAlign w:val="center"/>
          </w:tcPr>
          <w:p w:rsidR="004D38F0" w:rsidRPr="00B434E7" w:rsidRDefault="006134BF" w:rsidP="004D38F0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_____________________ </w:t>
            </w:r>
            <w:r w:rsidR="004D38F0" w:rsidRPr="00403A1D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  <w:tr w:rsidR="004D38F0" w:rsidRPr="00B434E7" w:rsidTr="00817D13">
        <w:tc>
          <w:tcPr>
            <w:tcW w:w="3105" w:type="dxa"/>
            <w:shd w:val="clear" w:color="auto" w:fill="auto"/>
          </w:tcPr>
          <w:p w:rsidR="004D38F0" w:rsidRPr="00B434E7" w:rsidRDefault="004D38F0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4D38F0" w:rsidRPr="00B434E7" w:rsidRDefault="004D38F0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138" w:type="dxa"/>
            <w:shd w:val="clear" w:color="auto" w:fill="auto"/>
          </w:tcPr>
          <w:p w:rsidR="004D38F0" w:rsidRPr="00B434E7" w:rsidRDefault="004D38F0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157" w:type="dxa"/>
            <w:shd w:val="clear" w:color="auto" w:fill="auto"/>
            <w:vAlign w:val="center"/>
          </w:tcPr>
          <w:p w:rsidR="004D38F0" w:rsidRPr="00B434E7" w:rsidRDefault="006134BF" w:rsidP="004D38F0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_____________________ </w:t>
            </w:r>
            <w:r w:rsidR="004D38F0" w:rsidRPr="00403A1D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</w:tbl>
    <w:p w:rsidR="006134BF" w:rsidRDefault="006134BF" w:rsidP="007F48D5">
      <w:pPr>
        <w:pStyle w:val="sche3"/>
        <w:ind w:left="360"/>
        <w:rPr>
          <w:rFonts w:ascii="Arial" w:hAnsi="Arial" w:cs="Arial"/>
          <w:b/>
          <w:iCs/>
          <w:lang w:val="it-IT"/>
        </w:rPr>
      </w:pPr>
    </w:p>
    <w:p w:rsidR="00812D4C" w:rsidRPr="00812D4C" w:rsidRDefault="00AC611F" w:rsidP="007F48D5">
      <w:pPr>
        <w:pStyle w:val="sche3"/>
        <w:ind w:left="360"/>
        <w:rPr>
          <w:rFonts w:ascii="Arial" w:hAnsi="Arial" w:cs="Arial"/>
          <w:iCs/>
          <w:lang w:val="it-IT"/>
        </w:rPr>
      </w:pPr>
      <w:r>
        <w:rPr>
          <w:rFonts w:ascii="Arial" w:hAnsi="Arial" w:cs="Arial"/>
          <w:b/>
          <w:iCs/>
          <w:lang w:val="it-IT"/>
        </w:rPr>
        <w:t>2</w:t>
      </w:r>
      <w:r w:rsidR="000602BF">
        <w:rPr>
          <w:rFonts w:ascii="Arial" w:hAnsi="Arial" w:cs="Arial"/>
          <w:b/>
          <w:iCs/>
          <w:lang w:val="it-IT"/>
        </w:rPr>
        <w:t>.</w:t>
      </w:r>
      <w:r w:rsidR="006134BF">
        <w:rPr>
          <w:rFonts w:ascii="Arial" w:hAnsi="Arial" w:cs="Arial"/>
          <w:b/>
          <w:iCs/>
          <w:lang w:val="it-IT"/>
        </w:rPr>
        <w:t>c</w:t>
      </w:r>
      <w:r w:rsidR="00FB3D8E">
        <w:rPr>
          <w:rFonts w:ascii="Arial" w:hAnsi="Arial" w:cs="Arial"/>
          <w:b/>
          <w:iCs/>
          <w:lang w:val="it-IT"/>
        </w:rPr>
        <w:t xml:space="preserve">) </w:t>
      </w:r>
      <w:r w:rsidR="00CB279E">
        <w:rPr>
          <w:rFonts w:ascii="Arial" w:hAnsi="Arial" w:cs="Arial"/>
          <w:iCs/>
          <w:lang w:val="it-IT"/>
        </w:rPr>
        <w:t xml:space="preserve"> </w:t>
      </w:r>
      <w:r w:rsidR="00812D4C" w:rsidRPr="00812D4C">
        <w:rPr>
          <w:rFonts w:ascii="Arial" w:hAnsi="Arial" w:cs="Arial"/>
          <w:b/>
          <w:i/>
          <w:lang w:val="it-IT"/>
        </w:rPr>
        <w:t>(dichiarare l’ipotesi che ricorre barrando un</w:t>
      </w:r>
      <w:r w:rsidR="006134BF">
        <w:rPr>
          <w:rFonts w:ascii="Arial" w:hAnsi="Arial" w:cs="Arial"/>
          <w:b/>
          <w:i/>
          <w:lang w:val="it-IT"/>
        </w:rPr>
        <w:t xml:space="preserve">a delle caselle </w:t>
      </w:r>
      <w:r w:rsidR="00357FC4">
        <w:rPr>
          <w:rFonts w:ascii="Arial" w:hAnsi="Arial" w:cs="Arial"/>
          <w:b/>
          <w:i/>
          <w:lang w:val="it-IT"/>
        </w:rPr>
        <w:t xml:space="preserve"> sottostanti</w:t>
      </w:r>
      <w:r w:rsidR="00812D4C" w:rsidRPr="00812D4C">
        <w:rPr>
          <w:rFonts w:ascii="Arial" w:hAnsi="Arial" w:cs="Arial"/>
          <w:b/>
          <w:i/>
          <w:lang w:val="it-IT"/>
        </w:rPr>
        <w:t>)</w:t>
      </w:r>
    </w:p>
    <w:p w:rsidR="005F70C0" w:rsidRPr="00875BD6" w:rsidRDefault="00054736" w:rsidP="007F48D5">
      <w:pPr>
        <w:pStyle w:val="sche3"/>
        <w:ind w:left="360"/>
        <w:rPr>
          <w:rFonts w:ascii="Arial" w:hAnsi="Arial" w:cs="Arial"/>
          <w:i/>
          <w:lang w:val="it-IT"/>
        </w:rPr>
      </w:pPr>
      <w:r w:rsidRPr="00BA1DB7">
        <w:rPr>
          <w:rFonts w:ascii="Arial" w:hAnsi="Arial" w:cs="Arial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743D7B" w:rsidRPr="00743D7B">
        <w:rPr>
          <w:rFonts w:ascii="Arial" w:hAnsi="Arial" w:cs="Arial"/>
          <w:lang w:val="it-IT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BA1DB7">
        <w:rPr>
          <w:rFonts w:ascii="Arial" w:hAnsi="Arial" w:cs="Arial"/>
        </w:rPr>
        <w:fldChar w:fldCharType="end"/>
      </w:r>
      <w:r w:rsidR="00743D7B" w:rsidRPr="00743D7B">
        <w:rPr>
          <w:rFonts w:ascii="Arial" w:hAnsi="Arial" w:cs="Arial"/>
          <w:lang w:val="it-IT"/>
        </w:rPr>
        <w:t xml:space="preserve">  </w:t>
      </w:r>
      <w:r w:rsidR="005F70C0">
        <w:rPr>
          <w:rFonts w:ascii="Arial" w:hAnsi="Arial" w:cs="Arial"/>
          <w:iCs/>
          <w:sz w:val="24"/>
          <w:szCs w:val="24"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 xml:space="preserve">di </w:t>
      </w:r>
      <w:r w:rsidR="00E12DED">
        <w:rPr>
          <w:rFonts w:ascii="Arial" w:hAnsi="Arial" w:cs="Arial"/>
          <w:iCs/>
          <w:lang w:val="it-IT"/>
        </w:rPr>
        <w:t>impegnarsi sin d’ora, in caso di a</w:t>
      </w:r>
      <w:r w:rsidR="00FB3D8E">
        <w:rPr>
          <w:rFonts w:ascii="Arial" w:hAnsi="Arial" w:cs="Arial"/>
          <w:iCs/>
          <w:lang w:val="it-IT"/>
        </w:rPr>
        <w:t>ssegnazione</w:t>
      </w:r>
      <w:r w:rsidR="00E12DED">
        <w:rPr>
          <w:rFonts w:ascii="Arial" w:hAnsi="Arial" w:cs="Arial"/>
          <w:iCs/>
          <w:lang w:val="it-IT"/>
        </w:rPr>
        <w:t>, a conferire, mediante apposit</w:t>
      </w:r>
      <w:r w:rsidR="00CB3B64">
        <w:rPr>
          <w:rFonts w:ascii="Arial" w:hAnsi="Arial" w:cs="Arial"/>
          <w:iCs/>
          <w:lang w:val="it-IT"/>
        </w:rPr>
        <w:t>a scrittura privata autenticata</w:t>
      </w:r>
      <w:r w:rsidR="00E12DED">
        <w:rPr>
          <w:rFonts w:ascii="Arial" w:hAnsi="Arial" w:cs="Arial"/>
          <w:iCs/>
          <w:lang w:val="it-IT"/>
        </w:rPr>
        <w:t xml:space="preserve">, </w:t>
      </w:r>
      <w:r w:rsidR="005F70C0" w:rsidRPr="00875BD6">
        <w:rPr>
          <w:rFonts w:ascii="Arial" w:hAnsi="Arial" w:cs="Arial"/>
          <w:iCs/>
          <w:lang w:val="it-IT"/>
        </w:rPr>
        <w:t>mandato collettivo speciale con rappresentanza a</w:t>
      </w:r>
      <w:r w:rsidR="00FB3D8E">
        <w:rPr>
          <w:rFonts w:ascii="Arial" w:hAnsi="Arial" w:cs="Arial"/>
          <w:iCs/>
          <w:lang w:val="it-IT"/>
        </w:rPr>
        <w:t>l seguente Capogruppo,</w:t>
      </w:r>
      <w:r w:rsidR="00FB3D8E" w:rsidRPr="00FB3D8E">
        <w:rPr>
          <w:rFonts w:ascii="Arial" w:hAnsi="Arial" w:cs="Arial"/>
          <w:b/>
          <w:iCs/>
          <w:lang w:val="it-IT"/>
        </w:rPr>
        <w:t xml:space="preserve"> </w:t>
      </w:r>
      <w:r w:rsidR="00FB3D8E" w:rsidRPr="00875BD6">
        <w:rPr>
          <w:rFonts w:ascii="Arial" w:hAnsi="Arial" w:cs="Arial"/>
          <w:b/>
          <w:iCs/>
          <w:lang w:val="it-IT"/>
        </w:rPr>
        <w:t>il quale stipulerà il contratto in nome  e per conto proprio e dei mandanti e sarà il referente unico dei rapporti con l’Ente appaltante</w:t>
      </w:r>
      <w:r w:rsidR="005F70C0" w:rsidRPr="00875BD6">
        <w:rPr>
          <w:rFonts w:ascii="Arial" w:hAnsi="Arial" w:cs="Arial"/>
          <w:iCs/>
          <w:lang w:val="it-IT"/>
        </w:rPr>
        <w:t>:</w:t>
      </w:r>
      <w:r w:rsidR="00BF1CE5">
        <w:rPr>
          <w:rFonts w:ascii="Arial" w:hAnsi="Arial" w:cs="Arial"/>
          <w:iCs/>
          <w:lang w:val="it-IT"/>
        </w:rPr>
        <w:t xml:space="preserve"> </w:t>
      </w:r>
      <w:r w:rsidR="004D38F0">
        <w:rPr>
          <w:rFonts w:ascii="Arial" w:hAnsi="Arial" w:cs="Arial"/>
          <w:i/>
          <w:lang w:val="it-IT"/>
        </w:rPr>
        <w:t>____________________________________________________________________</w:t>
      </w:r>
      <w:r w:rsidR="004D38F0" w:rsidRPr="00875BD6">
        <w:rPr>
          <w:rFonts w:ascii="Arial" w:hAnsi="Arial" w:cs="Arial"/>
          <w:i/>
          <w:lang w:val="it-IT"/>
        </w:rPr>
        <w:t xml:space="preserve"> </w:t>
      </w:r>
    </w:p>
    <w:p w:rsidR="00817D13" w:rsidRDefault="00817D13" w:rsidP="00472F64">
      <w:pPr>
        <w:pStyle w:val="sche3"/>
        <w:ind w:left="360"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5F70C0" w:rsidRDefault="005F70C0" w:rsidP="00472F64">
      <w:pPr>
        <w:pStyle w:val="sche3"/>
        <w:ind w:left="360" w:firstLine="348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6134BF" w:rsidRDefault="006134BF" w:rsidP="00472F64">
      <w:pPr>
        <w:pStyle w:val="sche3"/>
        <w:ind w:left="360"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5F70C0" w:rsidRPr="00875BD6" w:rsidRDefault="00054736" w:rsidP="00BF1CE5">
      <w:pPr>
        <w:pStyle w:val="sche3"/>
        <w:ind w:left="360"/>
        <w:rPr>
          <w:rFonts w:ascii="Arial" w:hAnsi="Arial" w:cs="Arial"/>
          <w:b/>
          <w:iCs/>
          <w:lang w:val="it-IT"/>
        </w:rPr>
      </w:pPr>
      <w:r w:rsidRPr="00BA1DB7">
        <w:rPr>
          <w:rFonts w:ascii="Arial" w:hAnsi="Arial" w:cs="Arial"/>
        </w:rPr>
        <w:lastRenderedPageBreak/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743D7B" w:rsidRPr="00743D7B">
        <w:rPr>
          <w:rFonts w:ascii="Arial" w:hAnsi="Arial" w:cs="Arial"/>
          <w:lang w:val="it-IT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BA1DB7">
        <w:rPr>
          <w:rFonts w:ascii="Arial" w:hAnsi="Arial" w:cs="Arial"/>
        </w:rPr>
        <w:fldChar w:fldCharType="end"/>
      </w:r>
      <w:r w:rsidR="00743D7B" w:rsidRPr="00743D7B">
        <w:rPr>
          <w:rFonts w:ascii="Arial" w:hAnsi="Arial" w:cs="Arial"/>
          <w:lang w:val="it-IT"/>
        </w:rPr>
        <w:t xml:space="preserve">  </w:t>
      </w:r>
      <w:r w:rsidR="005F70C0" w:rsidRPr="00875BD6">
        <w:rPr>
          <w:rFonts w:ascii="Arial" w:hAnsi="Arial" w:cs="Arial"/>
          <w:iCs/>
          <w:lang w:val="it-IT"/>
        </w:rPr>
        <w:t xml:space="preserve"> di allegare </w:t>
      </w:r>
      <w:r w:rsidR="00BF1CE5">
        <w:rPr>
          <w:rFonts w:ascii="Arial" w:hAnsi="Arial" w:cs="Arial"/>
          <w:iCs/>
          <w:lang w:val="it-IT"/>
        </w:rPr>
        <w:t>la scrittura privata autenticata, o</w:t>
      </w:r>
      <w:r w:rsidR="00BF1CE5" w:rsidRPr="00875BD6">
        <w:rPr>
          <w:rFonts w:ascii="Arial" w:hAnsi="Arial" w:cs="Arial"/>
          <w:iCs/>
          <w:lang w:val="it-IT"/>
        </w:rPr>
        <w:t xml:space="preserve"> </w:t>
      </w:r>
      <w:r w:rsidR="00BF1CE5" w:rsidRPr="00BF1CE5">
        <w:rPr>
          <w:rFonts w:ascii="Arial" w:hAnsi="Arial" w:cs="Arial"/>
          <w:iCs/>
          <w:lang w:val="it-IT"/>
        </w:rPr>
        <w:t xml:space="preserve">la copia conforme </w:t>
      </w:r>
      <w:r w:rsidR="00BF1CE5">
        <w:rPr>
          <w:rFonts w:ascii="Arial" w:hAnsi="Arial" w:cs="Arial"/>
          <w:iCs/>
          <w:lang w:val="it-IT"/>
        </w:rPr>
        <w:t xml:space="preserve">di essa </w:t>
      </w:r>
      <w:r w:rsidR="004804B7">
        <w:rPr>
          <w:rFonts w:ascii="Arial" w:hAnsi="Arial" w:cs="Arial"/>
          <w:iCs/>
          <w:lang w:val="it-IT"/>
        </w:rPr>
        <w:t xml:space="preserve">secondo </w:t>
      </w:r>
      <w:r w:rsidR="00BF1CE5" w:rsidRPr="00BF1CE5">
        <w:rPr>
          <w:rFonts w:ascii="Arial" w:hAnsi="Arial" w:cs="Arial"/>
          <w:iCs/>
          <w:lang w:val="it-IT"/>
        </w:rPr>
        <w:t xml:space="preserve">le modalità </w:t>
      </w:r>
      <w:r w:rsidR="004804B7">
        <w:rPr>
          <w:rFonts w:ascii="Arial" w:hAnsi="Arial" w:cs="Arial"/>
          <w:iCs/>
          <w:lang w:val="it-IT"/>
        </w:rPr>
        <w:t xml:space="preserve">previste </w:t>
      </w:r>
      <w:r w:rsidR="00BF1CE5" w:rsidRPr="00BF1CE5">
        <w:rPr>
          <w:rFonts w:ascii="Arial" w:hAnsi="Arial" w:cs="Arial"/>
          <w:iCs/>
          <w:lang w:val="it-IT"/>
        </w:rPr>
        <w:t xml:space="preserve">dal DPR n. 445/2000 e </w:t>
      </w:r>
      <w:proofErr w:type="spellStart"/>
      <w:r w:rsidR="00BF1CE5" w:rsidRPr="00BF1CE5">
        <w:rPr>
          <w:rFonts w:ascii="Arial" w:hAnsi="Arial" w:cs="Arial"/>
          <w:iCs/>
          <w:lang w:val="it-IT"/>
        </w:rPr>
        <w:t>s.m.i.</w:t>
      </w:r>
      <w:proofErr w:type="spellEnd"/>
      <w:r w:rsidR="00BF1CE5" w:rsidRPr="00BF1CE5">
        <w:rPr>
          <w:rFonts w:ascii="Arial" w:hAnsi="Arial" w:cs="Arial"/>
          <w:iCs/>
          <w:lang w:val="it-IT"/>
        </w:rPr>
        <w:t xml:space="preserve">, </w:t>
      </w:r>
      <w:r w:rsidR="00BF1CE5">
        <w:rPr>
          <w:rFonts w:ascii="Arial" w:hAnsi="Arial" w:cs="Arial"/>
          <w:iCs/>
          <w:lang w:val="it-IT"/>
        </w:rPr>
        <w:t>con la quale è stato conferito il</w:t>
      </w:r>
      <w:r w:rsidR="005F70C0" w:rsidRPr="00875BD6">
        <w:rPr>
          <w:rFonts w:ascii="Arial" w:hAnsi="Arial" w:cs="Arial"/>
          <w:iCs/>
          <w:lang w:val="it-IT"/>
        </w:rPr>
        <w:t xml:space="preserve"> mandato collettivo speciale con rappresentanza</w:t>
      </w:r>
      <w:r w:rsidR="005F70C0">
        <w:rPr>
          <w:rFonts w:ascii="Arial" w:hAnsi="Arial" w:cs="Arial"/>
          <w:iCs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>a:</w:t>
      </w:r>
      <w:r w:rsidR="00730AFE">
        <w:rPr>
          <w:rFonts w:ascii="Arial" w:hAnsi="Arial" w:cs="Arial"/>
          <w:iCs/>
          <w:lang w:val="it-IT"/>
        </w:rPr>
        <w:t xml:space="preserve"> </w:t>
      </w:r>
      <w:r w:rsidR="00727D86">
        <w:rPr>
          <w:rFonts w:ascii="Arial" w:hAnsi="Arial" w:cs="Arial"/>
          <w:i/>
          <w:lang w:val="it-IT"/>
        </w:rPr>
        <w:t>___________________________________________________________________</w:t>
      </w:r>
      <w:r w:rsidR="00727D86" w:rsidRPr="00875BD6">
        <w:rPr>
          <w:rFonts w:ascii="Arial" w:hAnsi="Arial" w:cs="Arial"/>
          <w:i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 xml:space="preserve">qualificato come Capogruppo, </w:t>
      </w:r>
      <w:r w:rsidR="005F70C0" w:rsidRPr="00875BD6">
        <w:rPr>
          <w:rFonts w:ascii="Arial" w:hAnsi="Arial" w:cs="Arial"/>
          <w:b/>
          <w:iCs/>
          <w:lang w:val="it-IT"/>
        </w:rPr>
        <w:t>il quale stipulerà il contratto in nome e per conto proprio e dei mandanti e sarà il referente unico dei rapporti con l’Ente appaltante;</w:t>
      </w:r>
    </w:p>
    <w:p w:rsidR="00521DB0" w:rsidRPr="00F16E53" w:rsidRDefault="00521DB0" w:rsidP="004C75E9">
      <w:pPr>
        <w:pStyle w:val="sche3"/>
        <w:ind w:left="360"/>
        <w:rPr>
          <w:rFonts w:ascii="Arial" w:hAnsi="Arial" w:cs="Arial"/>
          <w:b/>
          <w:sz w:val="16"/>
          <w:szCs w:val="16"/>
          <w:lang w:val="it-IT"/>
        </w:rPr>
      </w:pPr>
    </w:p>
    <w:p w:rsidR="00630588" w:rsidRPr="00D73809" w:rsidRDefault="00817D13" w:rsidP="00630588">
      <w:pPr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</w:rPr>
        <w:t>3</w:t>
      </w:r>
      <w:r w:rsidR="00630588" w:rsidRPr="009163A1">
        <w:rPr>
          <w:rFonts w:ascii="Arial" w:hAnsi="Arial" w:cs="Arial"/>
          <w:b/>
          <w:i/>
          <w:sz w:val="20"/>
        </w:rPr>
        <w:t xml:space="preserve">)   </w:t>
      </w:r>
      <w:r w:rsidR="00630588" w:rsidRPr="00245A5A">
        <w:rPr>
          <w:rFonts w:ascii="Arial" w:hAnsi="Arial" w:cs="Arial"/>
          <w:b/>
          <w:bCs/>
          <w:i/>
          <w:iCs/>
          <w:sz w:val="20"/>
        </w:rPr>
        <w:t>(solo per</w:t>
      </w:r>
      <w:r w:rsidR="00630588">
        <w:rPr>
          <w:rFonts w:ascii="Arial" w:hAnsi="Arial" w:cs="Arial"/>
          <w:b/>
          <w:bCs/>
          <w:i/>
          <w:iCs/>
          <w:sz w:val="20"/>
        </w:rPr>
        <w:t xml:space="preserve"> i </w:t>
      </w:r>
      <w:r w:rsidR="00630588" w:rsidRPr="008B1A02">
        <w:rPr>
          <w:rFonts w:ascii="Arial" w:hAnsi="Arial" w:cs="Arial"/>
          <w:b/>
          <w:bCs/>
          <w:i/>
          <w:iCs/>
          <w:sz w:val="20"/>
          <w:u w:val="single"/>
        </w:rPr>
        <w:t>consorzi</w:t>
      </w:r>
      <w:r w:rsidR="006134BF">
        <w:rPr>
          <w:rFonts w:ascii="Arial" w:hAnsi="Arial" w:cs="Arial"/>
          <w:b/>
          <w:bCs/>
          <w:i/>
          <w:iCs/>
          <w:sz w:val="20"/>
          <w:u w:val="single"/>
        </w:rPr>
        <w:t xml:space="preserve"> stabili</w:t>
      </w:r>
      <w:r w:rsidR="00630588" w:rsidRPr="00245A5A">
        <w:rPr>
          <w:rFonts w:ascii="Arial" w:hAnsi="Arial" w:cs="Arial"/>
          <w:b/>
          <w:bCs/>
          <w:i/>
          <w:iCs/>
          <w:sz w:val="20"/>
        </w:rPr>
        <w:t>)</w:t>
      </w:r>
      <w:r w:rsidR="00630588">
        <w:rPr>
          <w:rFonts w:ascii="Arial" w:hAnsi="Arial" w:cs="Arial"/>
          <w:b/>
          <w:bCs/>
          <w:i/>
          <w:iCs/>
          <w:sz w:val="20"/>
        </w:rPr>
        <w:t xml:space="preserve"> </w:t>
      </w:r>
      <w:r w:rsidR="00630588" w:rsidRPr="00175F80">
        <w:rPr>
          <w:rFonts w:ascii="Arial" w:hAnsi="Arial" w:cs="Arial"/>
          <w:b/>
          <w:i/>
          <w:sz w:val="20"/>
          <w:szCs w:val="20"/>
        </w:rPr>
        <w:t>(</w:t>
      </w:r>
      <w:r w:rsidR="00BA46E8" w:rsidRPr="00175F80">
        <w:rPr>
          <w:rFonts w:ascii="Arial" w:hAnsi="Arial" w:cs="Arial"/>
          <w:b/>
          <w:i/>
          <w:sz w:val="20"/>
          <w:szCs w:val="20"/>
        </w:rPr>
        <w:t>dichiarare l’ipotesi che ricorre barrando un</w:t>
      </w:r>
      <w:r w:rsidR="006134BF">
        <w:rPr>
          <w:rFonts w:ascii="Arial" w:hAnsi="Arial" w:cs="Arial"/>
          <w:b/>
          <w:i/>
          <w:sz w:val="20"/>
          <w:szCs w:val="20"/>
        </w:rPr>
        <w:t xml:space="preserve">a delle caselle </w:t>
      </w:r>
      <w:r w:rsidR="009044CA">
        <w:rPr>
          <w:rFonts w:ascii="Arial" w:hAnsi="Arial" w:cs="Arial"/>
          <w:b/>
          <w:i/>
          <w:sz w:val="20"/>
          <w:szCs w:val="20"/>
        </w:rPr>
        <w:t xml:space="preserve"> sottostanti</w:t>
      </w:r>
      <w:r w:rsidR="00630588" w:rsidRPr="00175F80">
        <w:rPr>
          <w:rFonts w:ascii="Arial" w:hAnsi="Arial" w:cs="Arial"/>
          <w:b/>
          <w:i/>
          <w:spacing w:val="-2"/>
          <w:sz w:val="20"/>
          <w:szCs w:val="20"/>
        </w:rPr>
        <w:t>)</w:t>
      </w:r>
      <w:r w:rsidR="00630588" w:rsidRPr="00175F80">
        <w:rPr>
          <w:rFonts w:ascii="Arial" w:hAnsi="Arial" w:cs="Arial"/>
          <w:b/>
          <w:bCs/>
          <w:i/>
          <w:sz w:val="20"/>
          <w:szCs w:val="20"/>
        </w:rPr>
        <w:t>:</w:t>
      </w:r>
    </w:p>
    <w:p w:rsidR="00630588" w:rsidRPr="001D466E" w:rsidRDefault="00054736" w:rsidP="00630588">
      <w:pPr>
        <w:suppressAutoHyphens/>
        <w:ind w:right="-4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30588" w:rsidRPr="005F6A3C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30588" w:rsidRPr="00147943">
        <w:rPr>
          <w:rFonts w:ascii="Arial" w:hAnsi="Arial" w:cs="Arial"/>
          <w:sz w:val="20"/>
          <w:szCs w:val="20"/>
        </w:rPr>
        <w:t xml:space="preserve"> </w:t>
      </w:r>
      <w:r w:rsidR="00630588" w:rsidRPr="00D73809">
        <w:rPr>
          <w:rFonts w:ascii="Arial" w:hAnsi="Arial" w:cs="Arial"/>
          <w:sz w:val="20"/>
          <w:szCs w:val="20"/>
        </w:rPr>
        <w:t>di</w:t>
      </w:r>
      <w:r w:rsidR="00630588" w:rsidRPr="00D73809">
        <w:rPr>
          <w:rFonts w:ascii="Arial" w:hAnsi="Arial" w:cs="Arial"/>
          <w:b/>
          <w:sz w:val="20"/>
          <w:szCs w:val="20"/>
        </w:rPr>
        <w:t xml:space="preserve"> </w:t>
      </w:r>
      <w:r w:rsidR="00630588" w:rsidRPr="00D73809">
        <w:rPr>
          <w:rFonts w:ascii="Arial" w:hAnsi="Arial" w:cs="Arial"/>
          <w:sz w:val="20"/>
          <w:szCs w:val="20"/>
        </w:rPr>
        <w:t xml:space="preserve">concorrere per le seguenti imprese consorziate (indicare denominazione e sede legale di ciascuna impresa) : </w:t>
      </w:r>
    </w:p>
    <w:p w:rsidR="00630588" w:rsidRPr="00D73809" w:rsidRDefault="00630588" w:rsidP="00630588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Pr="00D73809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</w:t>
      </w:r>
    </w:p>
    <w:p w:rsidR="00751254" w:rsidRDefault="00751254" w:rsidP="00C23FBA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C23FBA" w:rsidRDefault="00C23FBA" w:rsidP="00C23FBA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6134BF" w:rsidRDefault="006134BF" w:rsidP="00C23FBA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630588" w:rsidRDefault="00054736" w:rsidP="00630588">
      <w:pPr>
        <w:pStyle w:val="sche3"/>
        <w:tabs>
          <w:tab w:val="left" w:pos="720"/>
          <w:tab w:val="num" w:pos="750"/>
        </w:tabs>
        <w:ind w:right="29"/>
        <w:rPr>
          <w:rFonts w:ascii="Arial" w:hAnsi="Arial" w:cs="Arial"/>
          <w:spacing w:val="-2"/>
          <w:lang w:val="it-IT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30588" w:rsidRPr="00D73809">
        <w:rPr>
          <w:rFonts w:ascii="Arial" w:hAnsi="Arial" w:cs="Arial"/>
          <w:lang w:val="it-IT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30588" w:rsidRPr="00D73809">
        <w:rPr>
          <w:rFonts w:ascii="Arial" w:hAnsi="Arial" w:cs="Arial"/>
          <w:lang w:val="it-IT"/>
        </w:rPr>
        <w:t xml:space="preserve"> </w:t>
      </w:r>
      <w:r w:rsidR="00630588" w:rsidRPr="00D73809">
        <w:rPr>
          <w:rFonts w:ascii="Arial" w:hAnsi="Arial" w:cs="Arial"/>
          <w:spacing w:val="-2"/>
          <w:lang w:val="it-IT"/>
        </w:rPr>
        <w:t>di non concorrere per alcuna consorziata, intendendo eseguire direttamente</w:t>
      </w:r>
      <w:r w:rsidR="006B2343">
        <w:rPr>
          <w:rFonts w:ascii="Arial" w:hAnsi="Arial" w:cs="Arial"/>
          <w:spacing w:val="-2"/>
          <w:lang w:val="it-IT"/>
        </w:rPr>
        <w:t xml:space="preserve"> il contratto</w:t>
      </w:r>
      <w:ins w:id="6" w:author="itsteaff" w:date="2012-11-20T09:33:00Z">
        <w:r w:rsidR="00E51457">
          <w:rPr>
            <w:rFonts w:ascii="Arial" w:hAnsi="Arial" w:cs="Arial"/>
            <w:spacing w:val="-2"/>
            <w:lang w:val="it-IT"/>
          </w:rPr>
          <w:t xml:space="preserve"> </w:t>
        </w:r>
      </w:ins>
      <w:r w:rsidR="00630588" w:rsidRPr="00D73809">
        <w:rPr>
          <w:rFonts w:ascii="Arial" w:hAnsi="Arial" w:cs="Arial"/>
          <w:spacing w:val="-2"/>
          <w:lang w:val="it-IT"/>
        </w:rPr>
        <w:t>con la propria organizzazione d’impresa</w:t>
      </w:r>
      <w:r w:rsidR="006134BF">
        <w:rPr>
          <w:rFonts w:ascii="Arial" w:hAnsi="Arial" w:cs="Arial"/>
          <w:spacing w:val="-2"/>
          <w:lang w:val="it-IT"/>
        </w:rPr>
        <w:t>.</w:t>
      </w:r>
    </w:p>
    <w:p w:rsidR="00F55799" w:rsidRPr="00D73809" w:rsidRDefault="00F55799" w:rsidP="00630588">
      <w:pPr>
        <w:pStyle w:val="sche3"/>
        <w:tabs>
          <w:tab w:val="left" w:pos="720"/>
          <w:tab w:val="num" w:pos="750"/>
        </w:tabs>
        <w:ind w:right="29"/>
        <w:rPr>
          <w:rFonts w:ascii="Arial" w:hAnsi="Arial" w:cs="Arial"/>
          <w:spacing w:val="-2"/>
          <w:lang w:val="it-IT"/>
        </w:rPr>
      </w:pPr>
    </w:p>
    <w:p w:rsidR="00395366" w:rsidRDefault="00395366" w:rsidP="00630588">
      <w:pPr>
        <w:pStyle w:val="Textkrper-Zeileneinzug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FA7FF5" w:rsidRPr="00583843" w:rsidRDefault="00FA7FF5" w:rsidP="000102E7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Informativa ai sensi dell’articolo 13 del </w:t>
      </w:r>
      <w:proofErr w:type="spellStart"/>
      <w:r w:rsidRPr="00583843">
        <w:rPr>
          <w:rFonts w:ascii="Arial" w:hAnsi="Arial" w:cs="Arial"/>
          <w:b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 30/6/2003, n.196 “Codice in materia di protezione dei dati personali”.</w:t>
      </w:r>
    </w:p>
    <w:p w:rsidR="00FA7FF5" w:rsidRPr="00583843" w:rsidRDefault="00FA7FF5" w:rsidP="000102E7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583843">
        <w:rPr>
          <w:rFonts w:ascii="Arial" w:hAnsi="Arial" w:cs="Arial"/>
          <w:sz w:val="18"/>
          <w:szCs w:val="18"/>
          <w:lang w:val="it-IT"/>
        </w:rPr>
        <w:t xml:space="preserve"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196/2003. In relazione ai suddetti dati l’interessato può esercitare i diritti previsti dall’art.7 del citato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Titolare del trattamento è la Galleria di Base del Brennero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Brenner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Basistunnel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BBT SE ed il responsabile è il responsabile del pr</w:t>
      </w:r>
      <w:r w:rsidR="00EE06A1" w:rsidRPr="00583843">
        <w:rPr>
          <w:rFonts w:ascii="Arial" w:hAnsi="Arial" w:cs="Arial"/>
          <w:sz w:val="18"/>
          <w:szCs w:val="18"/>
          <w:lang w:val="it-IT"/>
        </w:rPr>
        <w:t>ocedimento indicato nel bando di gara</w:t>
      </w:r>
      <w:r w:rsidRPr="00583843">
        <w:rPr>
          <w:rFonts w:ascii="Arial" w:hAnsi="Arial" w:cs="Arial"/>
          <w:sz w:val="18"/>
          <w:szCs w:val="18"/>
          <w:lang w:val="it-IT"/>
        </w:rPr>
        <w:t>.</w:t>
      </w:r>
    </w:p>
    <w:p w:rsidR="00EE06A1" w:rsidRDefault="00EE06A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de-DE"/>
        </w:rPr>
      </w:pPr>
    </w:p>
    <w:p w:rsidR="00E71B91" w:rsidRDefault="00E71B9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de-DE"/>
        </w:rPr>
      </w:pPr>
    </w:p>
    <w:p w:rsidR="00451D1E" w:rsidRPr="005639E5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de-DE"/>
        </w:rPr>
      </w:pPr>
      <w:r w:rsidRPr="005639E5">
        <w:rPr>
          <w:rFonts w:ascii="Arial" w:hAnsi="Arial" w:cs="Arial"/>
          <w:i/>
          <w:sz w:val="24"/>
          <w:lang w:val="de-DE"/>
        </w:rPr>
        <w:t>DATA                                                    FIRMA</w:t>
      </w:r>
    </w:p>
    <w:p w:rsidR="006134BF" w:rsidRDefault="006134BF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</w:p>
    <w:p w:rsidR="00451D1E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  <w:r w:rsidRPr="005639E5">
        <w:rPr>
          <w:rFonts w:ascii="Arial" w:hAnsi="Arial" w:cs="Arial"/>
          <w:sz w:val="24"/>
          <w:lang w:val="it-IT"/>
        </w:rPr>
        <w:t xml:space="preserve">___________________________      </w:t>
      </w:r>
      <w:r>
        <w:rPr>
          <w:rFonts w:ascii="Arial" w:hAnsi="Arial" w:cs="Arial"/>
          <w:sz w:val="24"/>
          <w:lang w:val="it-IT"/>
        </w:rPr>
        <w:t xml:space="preserve"> </w:t>
      </w:r>
      <w:r w:rsidRPr="005639E5">
        <w:rPr>
          <w:rFonts w:ascii="Arial" w:hAnsi="Arial" w:cs="Arial"/>
          <w:sz w:val="24"/>
          <w:lang w:val="it-IT"/>
        </w:rPr>
        <w:t>____________________________</w:t>
      </w:r>
      <w:r>
        <w:rPr>
          <w:rFonts w:ascii="Arial" w:hAnsi="Arial" w:cs="Arial"/>
          <w:sz w:val="24"/>
          <w:lang w:val="it-IT"/>
        </w:rPr>
        <w:t>_________</w:t>
      </w:r>
      <w:r w:rsidRPr="005639E5">
        <w:rPr>
          <w:rFonts w:ascii="Arial" w:hAnsi="Arial" w:cs="Arial"/>
          <w:sz w:val="24"/>
          <w:lang w:val="it-IT"/>
        </w:rPr>
        <w:t>__</w:t>
      </w:r>
    </w:p>
    <w:p w:rsidR="00451D1E" w:rsidRDefault="00451D1E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E71B91" w:rsidRPr="00451D1E" w:rsidRDefault="00E71B91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FD341D" w:rsidRPr="0056157D" w:rsidRDefault="006F3CA1" w:rsidP="00451D1E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451D1E" w:rsidRPr="0056157D" w:rsidRDefault="006134BF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i/>
          <w:sz w:val="24"/>
          <w:szCs w:val="24"/>
          <w:lang w:val="it-IT"/>
        </w:rPr>
      </w:pPr>
      <w:r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a </w:t>
      </w:r>
      <w:r w:rsidR="00FD341D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presente </w:t>
      </w:r>
      <w:r w:rsidR="00165BFF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Istanza 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>deve essere corredata da fotocopia, non autenticata, di un valido documento di identità del sottoscrittore</w:t>
      </w:r>
      <w:r w:rsidR="00034376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6F3CA1" w:rsidRPr="0056157D" w:rsidRDefault="006F3CA1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Nel </w:t>
      </w:r>
      <w:r w:rsidR="00357FC4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caso in cui la presente </w:t>
      </w:r>
      <w:r w:rsidR="00AA1EE1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Istanza </w:t>
      </w:r>
      <w:r w:rsidR="000808E3" w:rsidRPr="0056157D">
        <w:rPr>
          <w:rFonts w:ascii="Arial" w:hAnsi="Arial" w:cs="Arial"/>
          <w:b/>
          <w:i/>
          <w:sz w:val="24"/>
          <w:szCs w:val="24"/>
          <w:lang w:val="it-IT"/>
        </w:rPr>
        <w:t>di ammissione</w:t>
      </w:r>
      <w:r w:rsidR="00B350E2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sia sottoscritta da un procuratore, è necessario che 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>alla documentazione  amministrativa presentata ai fini dell’ammissione sia allegat</w:t>
      </w:r>
      <w:r w:rsidR="00242EFD">
        <w:rPr>
          <w:rFonts w:ascii="Arial" w:hAnsi="Arial" w:cs="Arial"/>
          <w:b/>
          <w:i/>
          <w:sz w:val="24"/>
          <w:szCs w:val="24"/>
          <w:lang w:val="it-IT"/>
        </w:rPr>
        <w:t>o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l’originale od una copia autentica della procura.</w:t>
      </w:r>
    </w:p>
    <w:p w:rsidR="00C86B7D" w:rsidRDefault="00C86B7D" w:rsidP="00F06C47">
      <w:pPr>
        <w:pStyle w:val="sche4"/>
        <w:rPr>
          <w:rFonts w:ascii="Arial" w:hAnsi="Arial" w:cs="Arial"/>
          <w:b/>
          <w:iCs/>
          <w:sz w:val="24"/>
          <w:lang w:val="it-IT"/>
        </w:rPr>
      </w:pPr>
    </w:p>
    <w:sectPr w:rsidR="00C86B7D" w:rsidSect="004149D2">
      <w:footerReference w:type="even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5E52" w:rsidRDefault="00465E52">
      <w:r>
        <w:separator/>
      </w:r>
    </w:p>
  </w:endnote>
  <w:endnote w:type="continuationSeparator" w:id="0">
    <w:p w:rsidR="00465E52" w:rsidRDefault="00465E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E52" w:rsidRDefault="00054736" w:rsidP="00807CD2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465E52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465E52" w:rsidRDefault="00465E52" w:rsidP="00807CD2">
    <w:pPr>
      <w:pStyle w:val="Fuzeil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E52" w:rsidRDefault="00054736" w:rsidP="00807CD2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465E52"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FA065F">
      <w:rPr>
        <w:rStyle w:val="Seitenzahl"/>
        <w:noProof/>
      </w:rPr>
      <w:t>1</w:t>
    </w:r>
    <w:r>
      <w:rPr>
        <w:rStyle w:val="Seitenzahl"/>
      </w:rPr>
      <w:fldChar w:fldCharType="end"/>
    </w:r>
  </w:p>
  <w:p w:rsidR="00465E52" w:rsidRPr="00965EF9" w:rsidRDefault="00465E52" w:rsidP="00131987">
    <w:pPr>
      <w:pStyle w:val="Fuzeile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5E52" w:rsidRDefault="00465E52">
      <w:r>
        <w:separator/>
      </w:r>
    </w:p>
  </w:footnote>
  <w:footnote w:type="continuationSeparator" w:id="0">
    <w:p w:rsidR="00465E52" w:rsidRDefault="00465E52">
      <w:r>
        <w:continuationSeparator/>
      </w:r>
    </w:p>
  </w:footnote>
  <w:footnote w:id="1">
    <w:p w:rsidR="00465E52" w:rsidRPr="00727D86" w:rsidRDefault="00465E52" w:rsidP="00345EB3">
      <w:pPr>
        <w:pStyle w:val="Funotentext"/>
        <w:rPr>
          <w:rFonts w:asciiTheme="minorHAnsi" w:hAnsiTheme="minorHAnsi" w:cs="Arial"/>
          <w:sz w:val="16"/>
          <w:szCs w:val="16"/>
        </w:rPr>
      </w:pPr>
      <w:r w:rsidRPr="00727D86">
        <w:rPr>
          <w:rStyle w:val="Funotenzeichen"/>
          <w:rFonts w:asciiTheme="minorHAnsi" w:hAnsiTheme="minorHAnsi" w:cs="Arial"/>
          <w:sz w:val="16"/>
          <w:szCs w:val="16"/>
        </w:rPr>
        <w:footnoteRef/>
      </w:r>
      <w:r w:rsidRPr="00727D86">
        <w:rPr>
          <w:rFonts w:asciiTheme="minorHAnsi" w:hAnsiTheme="minorHAnsi" w:cs="Arial"/>
          <w:sz w:val="16"/>
          <w:szCs w:val="16"/>
        </w:rPr>
        <w:t xml:space="preserve">  Indicare la carica o la qualifica posseduta.</w:t>
      </w:r>
    </w:p>
  </w:footnote>
  <w:footnote w:id="2">
    <w:p w:rsidR="00727D86" w:rsidRPr="00727D86" w:rsidRDefault="00727D86" w:rsidP="00727D86">
      <w:pPr>
        <w:pStyle w:val="Funotentext"/>
        <w:jc w:val="both"/>
        <w:rPr>
          <w:rFonts w:asciiTheme="minorHAnsi" w:hAnsiTheme="minorHAnsi" w:cs="Arial"/>
          <w:sz w:val="16"/>
          <w:szCs w:val="16"/>
        </w:rPr>
      </w:pPr>
      <w:r w:rsidRPr="00727D86">
        <w:rPr>
          <w:rStyle w:val="Funotenzeichen"/>
          <w:rFonts w:asciiTheme="minorHAnsi" w:hAnsiTheme="minorHAnsi"/>
          <w:sz w:val="16"/>
          <w:szCs w:val="16"/>
        </w:rPr>
        <w:footnoteRef/>
      </w:r>
      <w:r w:rsidRPr="00727D86">
        <w:rPr>
          <w:rFonts w:asciiTheme="minorHAnsi" w:hAnsiTheme="minorHAnsi"/>
          <w:sz w:val="16"/>
          <w:szCs w:val="16"/>
        </w:rPr>
        <w:t xml:space="preserve"> </w:t>
      </w:r>
      <w:r w:rsidRPr="00727D86">
        <w:rPr>
          <w:rFonts w:asciiTheme="minorHAnsi" w:hAnsiTheme="minorHAnsi" w:cs="Arial"/>
          <w:sz w:val="16"/>
          <w:szCs w:val="16"/>
        </w:rPr>
        <w:t>Selezionare con attenzione solo una delle due opzioni, qualora sia selezionata la seconda opzione selezionare anche una delle due ulteriori opzioni</w:t>
      </w:r>
    </w:p>
    <w:p w:rsidR="00727D86" w:rsidRPr="003005F1" w:rsidRDefault="00727D86" w:rsidP="00727D86">
      <w:pPr>
        <w:pStyle w:val="Funotentext"/>
        <w:rPr>
          <w:rFonts w:ascii="Calibri" w:hAnsi="Calibri" w:cs="Arial"/>
          <w:sz w:val="16"/>
          <w:szCs w:val="16"/>
        </w:rPr>
      </w:pPr>
    </w:p>
    <w:p w:rsidR="00727D86" w:rsidRDefault="00727D86">
      <w:pPr>
        <w:pStyle w:val="Funotentext"/>
      </w:pPr>
    </w:p>
  </w:footnote>
  <w:footnote w:id="3">
    <w:p w:rsidR="00727D86" w:rsidRPr="00727D86" w:rsidRDefault="00727D86">
      <w:pPr>
        <w:pStyle w:val="Funotentext"/>
        <w:rPr>
          <w:rFonts w:asciiTheme="minorHAnsi" w:hAnsiTheme="minorHAnsi"/>
          <w:sz w:val="16"/>
          <w:szCs w:val="16"/>
        </w:rPr>
      </w:pPr>
      <w:r w:rsidRPr="00727D86">
        <w:rPr>
          <w:rStyle w:val="Funotenzeichen"/>
          <w:rFonts w:asciiTheme="minorHAnsi" w:hAnsiTheme="minorHAnsi"/>
          <w:sz w:val="16"/>
          <w:szCs w:val="16"/>
        </w:rPr>
        <w:footnoteRef/>
      </w:r>
      <w:r w:rsidRPr="00727D86">
        <w:rPr>
          <w:rFonts w:asciiTheme="minorHAnsi" w:hAnsiTheme="minorHAnsi"/>
          <w:sz w:val="16"/>
          <w:szCs w:val="16"/>
        </w:rPr>
        <w:t xml:space="preserve"> </w:t>
      </w:r>
      <w:r w:rsidRPr="00727D86">
        <w:rPr>
          <w:rFonts w:asciiTheme="minorHAnsi" w:hAnsiTheme="minorHAnsi" w:cs="Arial"/>
          <w:sz w:val="16"/>
          <w:szCs w:val="16"/>
        </w:rPr>
        <w:t>Selezionare con attenzione solo una delle opzioni</w:t>
      </w:r>
      <w:r w:rsidR="00E71B91">
        <w:rPr>
          <w:rFonts w:asciiTheme="minorHAnsi" w:hAnsiTheme="minorHAnsi" w:cs="Arial"/>
          <w:sz w:val="16"/>
          <w:szCs w:val="16"/>
        </w:rPr>
        <w:t xml:space="preserve"> (e compilare ove necessario)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05AB5"/>
    <w:multiLevelType w:val="hybridMultilevel"/>
    <w:tmpl w:val="61F43068"/>
    <w:lvl w:ilvl="0" w:tplc="4DCA8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84952"/>
    <w:multiLevelType w:val="hybridMultilevel"/>
    <w:tmpl w:val="7C707AC2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762488"/>
    <w:multiLevelType w:val="hybridMultilevel"/>
    <w:tmpl w:val="537C2AA2"/>
    <w:lvl w:ilvl="0" w:tplc="ADA414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0">
    <w:nsid w:val="33B57405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5F364C6"/>
    <w:multiLevelType w:val="singleLevel"/>
    <w:tmpl w:val="F8B6FD0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2">
    <w:nsid w:val="3DCF7371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163A2A"/>
    <w:multiLevelType w:val="hybridMultilevel"/>
    <w:tmpl w:val="503C95BE"/>
    <w:lvl w:ilvl="0" w:tplc="DDCC76CA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4D2225"/>
    <w:multiLevelType w:val="singleLevel"/>
    <w:tmpl w:val="77489E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6">
    <w:nsid w:val="54C970BF"/>
    <w:multiLevelType w:val="hybridMultilevel"/>
    <w:tmpl w:val="276CE3EC"/>
    <w:lvl w:ilvl="0" w:tplc="2A9279B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8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114300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7591694"/>
    <w:multiLevelType w:val="hybridMultilevel"/>
    <w:tmpl w:val="DAB87BD4"/>
    <w:lvl w:ilvl="0" w:tplc="71F4FF8A">
      <w:start w:val="18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1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B31D7B"/>
    <w:multiLevelType w:val="hybridMultilevel"/>
    <w:tmpl w:val="9AFAE4D6"/>
    <w:lvl w:ilvl="0" w:tplc="1A4C38E6">
      <w:numFmt w:val="bullet"/>
      <w:lvlText w:val=""/>
      <w:lvlJc w:val="left"/>
      <w:pPr>
        <w:tabs>
          <w:tab w:val="num" w:pos="735"/>
        </w:tabs>
        <w:ind w:left="735" w:hanging="360"/>
      </w:pPr>
      <w:rPr>
        <w:rFonts w:ascii="Wingdings" w:eastAsia="Times New Roman" w:hAnsi="Wingdings" w:cs="Aria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17"/>
  </w:num>
  <w:num w:numId="5">
    <w:abstractNumId w:val="9"/>
  </w:num>
  <w:num w:numId="6">
    <w:abstractNumId w:val="21"/>
  </w:num>
  <w:num w:numId="7">
    <w:abstractNumId w:val="3"/>
  </w:num>
  <w:num w:numId="8">
    <w:abstractNumId w:val="5"/>
  </w:num>
  <w:num w:numId="9">
    <w:abstractNumId w:val="13"/>
  </w:num>
  <w:num w:numId="10">
    <w:abstractNumId w:val="4"/>
  </w:num>
  <w:num w:numId="11">
    <w:abstractNumId w:val="7"/>
  </w:num>
  <w:num w:numId="12">
    <w:abstractNumId w:val="18"/>
  </w:num>
  <w:num w:numId="13">
    <w:abstractNumId w:val="20"/>
  </w:num>
  <w:num w:numId="14">
    <w:abstractNumId w:val="16"/>
  </w:num>
  <w:num w:numId="15">
    <w:abstractNumId w:val="1"/>
  </w:num>
  <w:num w:numId="16">
    <w:abstractNumId w:val="8"/>
  </w:num>
  <w:num w:numId="17">
    <w:abstractNumId w:val="10"/>
  </w:num>
  <w:num w:numId="18">
    <w:abstractNumId w:val="15"/>
  </w:num>
  <w:num w:numId="19">
    <w:abstractNumId w:val="22"/>
  </w:num>
  <w:num w:numId="20">
    <w:abstractNumId w:val="11"/>
  </w:num>
  <w:num w:numId="21">
    <w:abstractNumId w:val="19"/>
  </w:num>
  <w:num w:numId="22">
    <w:abstractNumId w:val="12"/>
  </w:num>
  <w:num w:numId="23">
    <w:abstractNumId w:val="14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stylePaneFormatFilter w:val="3F01"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1DB7"/>
    <w:rsid w:val="000010EE"/>
    <w:rsid w:val="000039C5"/>
    <w:rsid w:val="0000559A"/>
    <w:rsid w:val="000102E7"/>
    <w:rsid w:val="00015DC5"/>
    <w:rsid w:val="0002526E"/>
    <w:rsid w:val="00027298"/>
    <w:rsid w:val="000318F8"/>
    <w:rsid w:val="000320F7"/>
    <w:rsid w:val="00034376"/>
    <w:rsid w:val="00035597"/>
    <w:rsid w:val="00036EE2"/>
    <w:rsid w:val="0003781E"/>
    <w:rsid w:val="00037977"/>
    <w:rsid w:val="0004107B"/>
    <w:rsid w:val="00043427"/>
    <w:rsid w:val="0004432C"/>
    <w:rsid w:val="000470E1"/>
    <w:rsid w:val="00050620"/>
    <w:rsid w:val="00053BB8"/>
    <w:rsid w:val="00054736"/>
    <w:rsid w:val="000600E0"/>
    <w:rsid w:val="000602BF"/>
    <w:rsid w:val="00062145"/>
    <w:rsid w:val="00066447"/>
    <w:rsid w:val="00070446"/>
    <w:rsid w:val="0007050E"/>
    <w:rsid w:val="00071250"/>
    <w:rsid w:val="00071D40"/>
    <w:rsid w:val="000808E3"/>
    <w:rsid w:val="00080A5E"/>
    <w:rsid w:val="000816E2"/>
    <w:rsid w:val="00084002"/>
    <w:rsid w:val="00084278"/>
    <w:rsid w:val="00087056"/>
    <w:rsid w:val="00087FDC"/>
    <w:rsid w:val="0009064D"/>
    <w:rsid w:val="00094166"/>
    <w:rsid w:val="00094FD7"/>
    <w:rsid w:val="000967E2"/>
    <w:rsid w:val="000A0FBD"/>
    <w:rsid w:val="000A2008"/>
    <w:rsid w:val="000A4EAC"/>
    <w:rsid w:val="000A5A8D"/>
    <w:rsid w:val="000B03D6"/>
    <w:rsid w:val="000B1299"/>
    <w:rsid w:val="000C0901"/>
    <w:rsid w:val="000C0AD2"/>
    <w:rsid w:val="000C1FA7"/>
    <w:rsid w:val="000C22B7"/>
    <w:rsid w:val="000C400A"/>
    <w:rsid w:val="000D7A27"/>
    <w:rsid w:val="000E00F6"/>
    <w:rsid w:val="000E6697"/>
    <w:rsid w:val="000F0A20"/>
    <w:rsid w:val="000F101A"/>
    <w:rsid w:val="000F3545"/>
    <w:rsid w:val="000F6D1E"/>
    <w:rsid w:val="000F7B6B"/>
    <w:rsid w:val="00100FE9"/>
    <w:rsid w:val="00102DCC"/>
    <w:rsid w:val="00103992"/>
    <w:rsid w:val="0010491A"/>
    <w:rsid w:val="00106058"/>
    <w:rsid w:val="00106832"/>
    <w:rsid w:val="00107DF2"/>
    <w:rsid w:val="00110506"/>
    <w:rsid w:val="001130E7"/>
    <w:rsid w:val="001173D5"/>
    <w:rsid w:val="00121819"/>
    <w:rsid w:val="00123A9F"/>
    <w:rsid w:val="0012579C"/>
    <w:rsid w:val="001306D8"/>
    <w:rsid w:val="00131987"/>
    <w:rsid w:val="00131FBA"/>
    <w:rsid w:val="00132D04"/>
    <w:rsid w:val="0014266C"/>
    <w:rsid w:val="0014637F"/>
    <w:rsid w:val="0014675A"/>
    <w:rsid w:val="00147943"/>
    <w:rsid w:val="00147FD2"/>
    <w:rsid w:val="00150049"/>
    <w:rsid w:val="00150A90"/>
    <w:rsid w:val="001553AD"/>
    <w:rsid w:val="001564D5"/>
    <w:rsid w:val="00165BFF"/>
    <w:rsid w:val="00166224"/>
    <w:rsid w:val="00167BC9"/>
    <w:rsid w:val="001724EE"/>
    <w:rsid w:val="00173513"/>
    <w:rsid w:val="00175F80"/>
    <w:rsid w:val="00176ECF"/>
    <w:rsid w:val="0017704C"/>
    <w:rsid w:val="0019108C"/>
    <w:rsid w:val="0019441F"/>
    <w:rsid w:val="00195C54"/>
    <w:rsid w:val="00197C08"/>
    <w:rsid w:val="001A4B5D"/>
    <w:rsid w:val="001A75C6"/>
    <w:rsid w:val="001B1C72"/>
    <w:rsid w:val="001B6761"/>
    <w:rsid w:val="001B6C52"/>
    <w:rsid w:val="001C1506"/>
    <w:rsid w:val="001C1E7A"/>
    <w:rsid w:val="001C40FD"/>
    <w:rsid w:val="001C5249"/>
    <w:rsid w:val="001C6AC1"/>
    <w:rsid w:val="001C71AA"/>
    <w:rsid w:val="001D01C2"/>
    <w:rsid w:val="001D1807"/>
    <w:rsid w:val="001D466E"/>
    <w:rsid w:val="001D7895"/>
    <w:rsid w:val="001E0503"/>
    <w:rsid w:val="001E4190"/>
    <w:rsid w:val="001E56DA"/>
    <w:rsid w:val="001F25FD"/>
    <w:rsid w:val="001F45AB"/>
    <w:rsid w:val="001F5AF7"/>
    <w:rsid w:val="001F785C"/>
    <w:rsid w:val="00205790"/>
    <w:rsid w:val="002072E4"/>
    <w:rsid w:val="00214684"/>
    <w:rsid w:val="002146FC"/>
    <w:rsid w:val="0021719E"/>
    <w:rsid w:val="002200E3"/>
    <w:rsid w:val="00222DB6"/>
    <w:rsid w:val="0023153B"/>
    <w:rsid w:val="00231593"/>
    <w:rsid w:val="002369A4"/>
    <w:rsid w:val="00242322"/>
    <w:rsid w:val="00242EFD"/>
    <w:rsid w:val="00243AC9"/>
    <w:rsid w:val="00245A5A"/>
    <w:rsid w:val="002479C4"/>
    <w:rsid w:val="00250F2E"/>
    <w:rsid w:val="002579AF"/>
    <w:rsid w:val="00264046"/>
    <w:rsid w:val="0026405B"/>
    <w:rsid w:val="002649D7"/>
    <w:rsid w:val="00264C14"/>
    <w:rsid w:val="00267549"/>
    <w:rsid w:val="002701E9"/>
    <w:rsid w:val="0027557F"/>
    <w:rsid w:val="00275870"/>
    <w:rsid w:val="002823DE"/>
    <w:rsid w:val="002823FC"/>
    <w:rsid w:val="002833B8"/>
    <w:rsid w:val="00286A91"/>
    <w:rsid w:val="002912F5"/>
    <w:rsid w:val="00291B59"/>
    <w:rsid w:val="00292A18"/>
    <w:rsid w:val="002A1786"/>
    <w:rsid w:val="002A3495"/>
    <w:rsid w:val="002A6A60"/>
    <w:rsid w:val="002A79BC"/>
    <w:rsid w:val="002A7B90"/>
    <w:rsid w:val="002B02BD"/>
    <w:rsid w:val="002B3052"/>
    <w:rsid w:val="002B4244"/>
    <w:rsid w:val="002C38F0"/>
    <w:rsid w:val="002C5430"/>
    <w:rsid w:val="002D1EB8"/>
    <w:rsid w:val="002D448F"/>
    <w:rsid w:val="002D6364"/>
    <w:rsid w:val="002E2765"/>
    <w:rsid w:val="002E467B"/>
    <w:rsid w:val="002F0BC9"/>
    <w:rsid w:val="002F2393"/>
    <w:rsid w:val="002F25F4"/>
    <w:rsid w:val="00302B0D"/>
    <w:rsid w:val="003055C2"/>
    <w:rsid w:val="00305CA5"/>
    <w:rsid w:val="00306CC2"/>
    <w:rsid w:val="00307E19"/>
    <w:rsid w:val="00316F91"/>
    <w:rsid w:val="00344201"/>
    <w:rsid w:val="00345383"/>
    <w:rsid w:val="00345EB3"/>
    <w:rsid w:val="0035100A"/>
    <w:rsid w:val="0035360A"/>
    <w:rsid w:val="003551C6"/>
    <w:rsid w:val="00357FC4"/>
    <w:rsid w:val="00360A66"/>
    <w:rsid w:val="00365A3F"/>
    <w:rsid w:val="003661C1"/>
    <w:rsid w:val="00367276"/>
    <w:rsid w:val="00370934"/>
    <w:rsid w:val="00371F60"/>
    <w:rsid w:val="00372030"/>
    <w:rsid w:val="0037296B"/>
    <w:rsid w:val="003769F7"/>
    <w:rsid w:val="00377CA2"/>
    <w:rsid w:val="00385C45"/>
    <w:rsid w:val="00385C8D"/>
    <w:rsid w:val="003862E7"/>
    <w:rsid w:val="00387544"/>
    <w:rsid w:val="003906BD"/>
    <w:rsid w:val="003937CB"/>
    <w:rsid w:val="00395366"/>
    <w:rsid w:val="00395BBB"/>
    <w:rsid w:val="00396715"/>
    <w:rsid w:val="00397CF0"/>
    <w:rsid w:val="003A0623"/>
    <w:rsid w:val="003A312A"/>
    <w:rsid w:val="003A3ED9"/>
    <w:rsid w:val="003A574F"/>
    <w:rsid w:val="003B5A9C"/>
    <w:rsid w:val="003B5C20"/>
    <w:rsid w:val="003B78FA"/>
    <w:rsid w:val="003C099A"/>
    <w:rsid w:val="003C253D"/>
    <w:rsid w:val="003C3A99"/>
    <w:rsid w:val="003C72EF"/>
    <w:rsid w:val="003D145C"/>
    <w:rsid w:val="003D51EA"/>
    <w:rsid w:val="003D65C6"/>
    <w:rsid w:val="003E028B"/>
    <w:rsid w:val="003E1390"/>
    <w:rsid w:val="003E1CC8"/>
    <w:rsid w:val="003E7C2B"/>
    <w:rsid w:val="003F099E"/>
    <w:rsid w:val="00402701"/>
    <w:rsid w:val="004037B5"/>
    <w:rsid w:val="00403A1D"/>
    <w:rsid w:val="00405A24"/>
    <w:rsid w:val="0040720F"/>
    <w:rsid w:val="004075C8"/>
    <w:rsid w:val="004123A6"/>
    <w:rsid w:val="004149D2"/>
    <w:rsid w:val="00422FCC"/>
    <w:rsid w:val="00425F42"/>
    <w:rsid w:val="00426B27"/>
    <w:rsid w:val="00427406"/>
    <w:rsid w:val="00427E9A"/>
    <w:rsid w:val="004339E0"/>
    <w:rsid w:val="00434B21"/>
    <w:rsid w:val="0043566A"/>
    <w:rsid w:val="0043674A"/>
    <w:rsid w:val="00445B5F"/>
    <w:rsid w:val="004506F0"/>
    <w:rsid w:val="00450D51"/>
    <w:rsid w:val="00451A5A"/>
    <w:rsid w:val="00451D1E"/>
    <w:rsid w:val="0045332C"/>
    <w:rsid w:val="004539DC"/>
    <w:rsid w:val="00454328"/>
    <w:rsid w:val="00454477"/>
    <w:rsid w:val="00460334"/>
    <w:rsid w:val="004636B2"/>
    <w:rsid w:val="00465E52"/>
    <w:rsid w:val="00467381"/>
    <w:rsid w:val="00472F64"/>
    <w:rsid w:val="00476324"/>
    <w:rsid w:val="004804B7"/>
    <w:rsid w:val="004818CA"/>
    <w:rsid w:val="004822BB"/>
    <w:rsid w:val="0049449A"/>
    <w:rsid w:val="00494E5A"/>
    <w:rsid w:val="004A7426"/>
    <w:rsid w:val="004B2A96"/>
    <w:rsid w:val="004B3EEB"/>
    <w:rsid w:val="004B59E5"/>
    <w:rsid w:val="004B6A0A"/>
    <w:rsid w:val="004B78F7"/>
    <w:rsid w:val="004C5440"/>
    <w:rsid w:val="004C678A"/>
    <w:rsid w:val="004C75E9"/>
    <w:rsid w:val="004C7F02"/>
    <w:rsid w:val="004D38F0"/>
    <w:rsid w:val="004D56FE"/>
    <w:rsid w:val="004E2C2B"/>
    <w:rsid w:val="004E6812"/>
    <w:rsid w:val="004E738A"/>
    <w:rsid w:val="004E760D"/>
    <w:rsid w:val="004F5771"/>
    <w:rsid w:val="004F5839"/>
    <w:rsid w:val="004F739C"/>
    <w:rsid w:val="004F790D"/>
    <w:rsid w:val="00505348"/>
    <w:rsid w:val="0050734F"/>
    <w:rsid w:val="00510CE6"/>
    <w:rsid w:val="00512D9F"/>
    <w:rsid w:val="0051725D"/>
    <w:rsid w:val="00517F99"/>
    <w:rsid w:val="00521C07"/>
    <w:rsid w:val="00521DB0"/>
    <w:rsid w:val="00522446"/>
    <w:rsid w:val="005231DE"/>
    <w:rsid w:val="00523DAD"/>
    <w:rsid w:val="00526A28"/>
    <w:rsid w:val="00526FB1"/>
    <w:rsid w:val="005275CB"/>
    <w:rsid w:val="00532A7B"/>
    <w:rsid w:val="005412EB"/>
    <w:rsid w:val="00542550"/>
    <w:rsid w:val="0054724A"/>
    <w:rsid w:val="00552423"/>
    <w:rsid w:val="00554E33"/>
    <w:rsid w:val="00555983"/>
    <w:rsid w:val="0056157D"/>
    <w:rsid w:val="0056463D"/>
    <w:rsid w:val="005656AC"/>
    <w:rsid w:val="005669DB"/>
    <w:rsid w:val="005706FE"/>
    <w:rsid w:val="00571F99"/>
    <w:rsid w:val="00574892"/>
    <w:rsid w:val="005754E2"/>
    <w:rsid w:val="005766D5"/>
    <w:rsid w:val="00582AE5"/>
    <w:rsid w:val="00583737"/>
    <w:rsid w:val="00583843"/>
    <w:rsid w:val="00585BB0"/>
    <w:rsid w:val="005904DE"/>
    <w:rsid w:val="005918DE"/>
    <w:rsid w:val="0059399B"/>
    <w:rsid w:val="00597519"/>
    <w:rsid w:val="005A544E"/>
    <w:rsid w:val="005B0CC8"/>
    <w:rsid w:val="005B129B"/>
    <w:rsid w:val="005B3715"/>
    <w:rsid w:val="005B3EBF"/>
    <w:rsid w:val="005C0962"/>
    <w:rsid w:val="005C0B79"/>
    <w:rsid w:val="005C4392"/>
    <w:rsid w:val="005C794B"/>
    <w:rsid w:val="005C7D15"/>
    <w:rsid w:val="005D1991"/>
    <w:rsid w:val="005D70A4"/>
    <w:rsid w:val="005E00F2"/>
    <w:rsid w:val="005E27DA"/>
    <w:rsid w:val="005E779C"/>
    <w:rsid w:val="005F0343"/>
    <w:rsid w:val="005F4133"/>
    <w:rsid w:val="005F6A3C"/>
    <w:rsid w:val="005F6BED"/>
    <w:rsid w:val="005F70C0"/>
    <w:rsid w:val="0060300B"/>
    <w:rsid w:val="00604303"/>
    <w:rsid w:val="006056AC"/>
    <w:rsid w:val="0061039D"/>
    <w:rsid w:val="006104E1"/>
    <w:rsid w:val="00611DA8"/>
    <w:rsid w:val="006134BF"/>
    <w:rsid w:val="0061356F"/>
    <w:rsid w:val="00613D0A"/>
    <w:rsid w:val="0061409B"/>
    <w:rsid w:val="00614902"/>
    <w:rsid w:val="006154E3"/>
    <w:rsid w:val="00621B2B"/>
    <w:rsid w:val="006224BC"/>
    <w:rsid w:val="00623B9B"/>
    <w:rsid w:val="00625006"/>
    <w:rsid w:val="0062611D"/>
    <w:rsid w:val="006304BE"/>
    <w:rsid w:val="00630588"/>
    <w:rsid w:val="00634FEA"/>
    <w:rsid w:val="00656027"/>
    <w:rsid w:val="00665E8D"/>
    <w:rsid w:val="00674F96"/>
    <w:rsid w:val="006818A8"/>
    <w:rsid w:val="00683BEE"/>
    <w:rsid w:val="00683F0D"/>
    <w:rsid w:val="006862E7"/>
    <w:rsid w:val="006920E0"/>
    <w:rsid w:val="00696963"/>
    <w:rsid w:val="006A4277"/>
    <w:rsid w:val="006A4CAC"/>
    <w:rsid w:val="006A5FC1"/>
    <w:rsid w:val="006B1446"/>
    <w:rsid w:val="006B2343"/>
    <w:rsid w:val="006B3FE0"/>
    <w:rsid w:val="006C2526"/>
    <w:rsid w:val="006C6003"/>
    <w:rsid w:val="006C7661"/>
    <w:rsid w:val="006D2203"/>
    <w:rsid w:val="006D4151"/>
    <w:rsid w:val="006D4849"/>
    <w:rsid w:val="006D4FEE"/>
    <w:rsid w:val="006E1168"/>
    <w:rsid w:val="006E5BB6"/>
    <w:rsid w:val="006E5C24"/>
    <w:rsid w:val="006E76C0"/>
    <w:rsid w:val="006F1128"/>
    <w:rsid w:val="006F248E"/>
    <w:rsid w:val="006F3CA1"/>
    <w:rsid w:val="006F4526"/>
    <w:rsid w:val="006F48D2"/>
    <w:rsid w:val="006F5D07"/>
    <w:rsid w:val="007051C4"/>
    <w:rsid w:val="007067D0"/>
    <w:rsid w:val="00707F1A"/>
    <w:rsid w:val="00711DD0"/>
    <w:rsid w:val="007143F6"/>
    <w:rsid w:val="007251F2"/>
    <w:rsid w:val="007253C5"/>
    <w:rsid w:val="00725A33"/>
    <w:rsid w:val="00727D86"/>
    <w:rsid w:val="00730AFE"/>
    <w:rsid w:val="00735166"/>
    <w:rsid w:val="00735BA1"/>
    <w:rsid w:val="007408E7"/>
    <w:rsid w:val="00743D7B"/>
    <w:rsid w:val="00751254"/>
    <w:rsid w:val="00757F7A"/>
    <w:rsid w:val="007654F9"/>
    <w:rsid w:val="007712AD"/>
    <w:rsid w:val="0077342B"/>
    <w:rsid w:val="00775902"/>
    <w:rsid w:val="00784B0E"/>
    <w:rsid w:val="00790988"/>
    <w:rsid w:val="0079645D"/>
    <w:rsid w:val="00796ACB"/>
    <w:rsid w:val="007B3263"/>
    <w:rsid w:val="007B4287"/>
    <w:rsid w:val="007B73DB"/>
    <w:rsid w:val="007C5137"/>
    <w:rsid w:val="007D12C4"/>
    <w:rsid w:val="007D1B6E"/>
    <w:rsid w:val="007D582C"/>
    <w:rsid w:val="007E2870"/>
    <w:rsid w:val="007E4848"/>
    <w:rsid w:val="007F1F20"/>
    <w:rsid w:val="007F48D5"/>
    <w:rsid w:val="007F53E2"/>
    <w:rsid w:val="007F6306"/>
    <w:rsid w:val="00802C21"/>
    <w:rsid w:val="00807CD2"/>
    <w:rsid w:val="00810A94"/>
    <w:rsid w:val="00812D4C"/>
    <w:rsid w:val="0081470E"/>
    <w:rsid w:val="00815AA3"/>
    <w:rsid w:val="0081744C"/>
    <w:rsid w:val="00817D13"/>
    <w:rsid w:val="008204F2"/>
    <w:rsid w:val="00823241"/>
    <w:rsid w:val="00830D15"/>
    <w:rsid w:val="008322B4"/>
    <w:rsid w:val="008349AB"/>
    <w:rsid w:val="00834CD7"/>
    <w:rsid w:val="00834F3F"/>
    <w:rsid w:val="008463CC"/>
    <w:rsid w:val="00846A21"/>
    <w:rsid w:val="008533B8"/>
    <w:rsid w:val="00855DC4"/>
    <w:rsid w:val="008578AD"/>
    <w:rsid w:val="00861E8C"/>
    <w:rsid w:val="00863B5A"/>
    <w:rsid w:val="00867CDB"/>
    <w:rsid w:val="008700AA"/>
    <w:rsid w:val="008719FE"/>
    <w:rsid w:val="00873DE5"/>
    <w:rsid w:val="00880CB8"/>
    <w:rsid w:val="0088355A"/>
    <w:rsid w:val="00885456"/>
    <w:rsid w:val="00885D0D"/>
    <w:rsid w:val="00887135"/>
    <w:rsid w:val="00887986"/>
    <w:rsid w:val="008933C3"/>
    <w:rsid w:val="00897000"/>
    <w:rsid w:val="008971F4"/>
    <w:rsid w:val="008B10E9"/>
    <w:rsid w:val="008B1A02"/>
    <w:rsid w:val="008B4052"/>
    <w:rsid w:val="008C053E"/>
    <w:rsid w:val="008C4506"/>
    <w:rsid w:val="008C47CA"/>
    <w:rsid w:val="008C4E84"/>
    <w:rsid w:val="008D23DF"/>
    <w:rsid w:val="008D3B18"/>
    <w:rsid w:val="008D48AC"/>
    <w:rsid w:val="008E471A"/>
    <w:rsid w:val="008F08DD"/>
    <w:rsid w:val="008F0F37"/>
    <w:rsid w:val="008F2403"/>
    <w:rsid w:val="008F2E9A"/>
    <w:rsid w:val="008F5A28"/>
    <w:rsid w:val="009044CA"/>
    <w:rsid w:val="00912432"/>
    <w:rsid w:val="009163A1"/>
    <w:rsid w:val="00917941"/>
    <w:rsid w:val="00927409"/>
    <w:rsid w:val="00927B4F"/>
    <w:rsid w:val="009302A6"/>
    <w:rsid w:val="009312A9"/>
    <w:rsid w:val="009330BF"/>
    <w:rsid w:val="0094225E"/>
    <w:rsid w:val="009447AF"/>
    <w:rsid w:val="00946060"/>
    <w:rsid w:val="00953CB1"/>
    <w:rsid w:val="00957511"/>
    <w:rsid w:val="009614D7"/>
    <w:rsid w:val="00964046"/>
    <w:rsid w:val="00965EF9"/>
    <w:rsid w:val="00967931"/>
    <w:rsid w:val="0097178E"/>
    <w:rsid w:val="009752B2"/>
    <w:rsid w:val="00975870"/>
    <w:rsid w:val="00977DE5"/>
    <w:rsid w:val="00981498"/>
    <w:rsid w:val="0098340B"/>
    <w:rsid w:val="00983E2C"/>
    <w:rsid w:val="00986273"/>
    <w:rsid w:val="00986774"/>
    <w:rsid w:val="00986F76"/>
    <w:rsid w:val="009906D1"/>
    <w:rsid w:val="00995103"/>
    <w:rsid w:val="009A011B"/>
    <w:rsid w:val="009A0F9B"/>
    <w:rsid w:val="009A1D2F"/>
    <w:rsid w:val="009A3006"/>
    <w:rsid w:val="009A4607"/>
    <w:rsid w:val="009B4283"/>
    <w:rsid w:val="009B58F9"/>
    <w:rsid w:val="009B79A2"/>
    <w:rsid w:val="009D019B"/>
    <w:rsid w:val="009D21BE"/>
    <w:rsid w:val="009D29EA"/>
    <w:rsid w:val="009D2BDA"/>
    <w:rsid w:val="009D3586"/>
    <w:rsid w:val="009D6953"/>
    <w:rsid w:val="009E46E9"/>
    <w:rsid w:val="009E4DE9"/>
    <w:rsid w:val="009E4EA7"/>
    <w:rsid w:val="009E53F1"/>
    <w:rsid w:val="009E5DD0"/>
    <w:rsid w:val="009F0FCD"/>
    <w:rsid w:val="009F2666"/>
    <w:rsid w:val="009F3187"/>
    <w:rsid w:val="009F65FF"/>
    <w:rsid w:val="009F6ECF"/>
    <w:rsid w:val="00A00F4D"/>
    <w:rsid w:val="00A02916"/>
    <w:rsid w:val="00A15F01"/>
    <w:rsid w:val="00A16672"/>
    <w:rsid w:val="00A20882"/>
    <w:rsid w:val="00A24485"/>
    <w:rsid w:val="00A25BCF"/>
    <w:rsid w:val="00A2754B"/>
    <w:rsid w:val="00A33A0B"/>
    <w:rsid w:val="00A367C1"/>
    <w:rsid w:val="00A40230"/>
    <w:rsid w:val="00A423A8"/>
    <w:rsid w:val="00A441D2"/>
    <w:rsid w:val="00A529F0"/>
    <w:rsid w:val="00A535E4"/>
    <w:rsid w:val="00A53C1B"/>
    <w:rsid w:val="00A541E1"/>
    <w:rsid w:val="00A616CA"/>
    <w:rsid w:val="00A62664"/>
    <w:rsid w:val="00A63ACE"/>
    <w:rsid w:val="00A644B3"/>
    <w:rsid w:val="00A66B0D"/>
    <w:rsid w:val="00A66E86"/>
    <w:rsid w:val="00A70D8A"/>
    <w:rsid w:val="00A761D9"/>
    <w:rsid w:val="00A8712C"/>
    <w:rsid w:val="00A9172C"/>
    <w:rsid w:val="00A963F9"/>
    <w:rsid w:val="00AA05A7"/>
    <w:rsid w:val="00AA0699"/>
    <w:rsid w:val="00AA0E07"/>
    <w:rsid w:val="00AA1EE1"/>
    <w:rsid w:val="00AA5532"/>
    <w:rsid w:val="00AA6A7C"/>
    <w:rsid w:val="00AB4067"/>
    <w:rsid w:val="00AC175D"/>
    <w:rsid w:val="00AC4ED1"/>
    <w:rsid w:val="00AC611F"/>
    <w:rsid w:val="00AC6B5A"/>
    <w:rsid w:val="00AC762B"/>
    <w:rsid w:val="00AC7D5A"/>
    <w:rsid w:val="00AC7DB6"/>
    <w:rsid w:val="00AD3AB8"/>
    <w:rsid w:val="00AE1760"/>
    <w:rsid w:val="00AE7A03"/>
    <w:rsid w:val="00AF03C4"/>
    <w:rsid w:val="00AF767C"/>
    <w:rsid w:val="00B00CCC"/>
    <w:rsid w:val="00B00DDA"/>
    <w:rsid w:val="00B173C7"/>
    <w:rsid w:val="00B225A7"/>
    <w:rsid w:val="00B23C6A"/>
    <w:rsid w:val="00B27320"/>
    <w:rsid w:val="00B27E7E"/>
    <w:rsid w:val="00B350E2"/>
    <w:rsid w:val="00B400EE"/>
    <w:rsid w:val="00B41029"/>
    <w:rsid w:val="00B434E7"/>
    <w:rsid w:val="00B4518B"/>
    <w:rsid w:val="00B50CE3"/>
    <w:rsid w:val="00B531D8"/>
    <w:rsid w:val="00B53FC4"/>
    <w:rsid w:val="00B5523A"/>
    <w:rsid w:val="00B64345"/>
    <w:rsid w:val="00B648A4"/>
    <w:rsid w:val="00B6509A"/>
    <w:rsid w:val="00B65D5B"/>
    <w:rsid w:val="00B73BCB"/>
    <w:rsid w:val="00B7422E"/>
    <w:rsid w:val="00B84E22"/>
    <w:rsid w:val="00B85C73"/>
    <w:rsid w:val="00B86B59"/>
    <w:rsid w:val="00B87BB3"/>
    <w:rsid w:val="00B92FAB"/>
    <w:rsid w:val="00B938EB"/>
    <w:rsid w:val="00B93937"/>
    <w:rsid w:val="00BA0812"/>
    <w:rsid w:val="00BA1DB7"/>
    <w:rsid w:val="00BA226A"/>
    <w:rsid w:val="00BA3214"/>
    <w:rsid w:val="00BA46E8"/>
    <w:rsid w:val="00BA793A"/>
    <w:rsid w:val="00BB274D"/>
    <w:rsid w:val="00BB3550"/>
    <w:rsid w:val="00BB3CE7"/>
    <w:rsid w:val="00BB5059"/>
    <w:rsid w:val="00BB55DC"/>
    <w:rsid w:val="00BB6873"/>
    <w:rsid w:val="00BC5741"/>
    <w:rsid w:val="00BD60B7"/>
    <w:rsid w:val="00BD7D08"/>
    <w:rsid w:val="00BE61DB"/>
    <w:rsid w:val="00BE7426"/>
    <w:rsid w:val="00BF0761"/>
    <w:rsid w:val="00BF1A90"/>
    <w:rsid w:val="00BF1CE5"/>
    <w:rsid w:val="00BF28C6"/>
    <w:rsid w:val="00BF2A56"/>
    <w:rsid w:val="00BF40A2"/>
    <w:rsid w:val="00BF6366"/>
    <w:rsid w:val="00BF687B"/>
    <w:rsid w:val="00C13556"/>
    <w:rsid w:val="00C15C0E"/>
    <w:rsid w:val="00C21DE7"/>
    <w:rsid w:val="00C23C3B"/>
    <w:rsid w:val="00C23FBA"/>
    <w:rsid w:val="00C303FF"/>
    <w:rsid w:val="00C40131"/>
    <w:rsid w:val="00C44AD8"/>
    <w:rsid w:val="00C454E4"/>
    <w:rsid w:val="00C46D51"/>
    <w:rsid w:val="00C47343"/>
    <w:rsid w:val="00C520D7"/>
    <w:rsid w:val="00C5483F"/>
    <w:rsid w:val="00C54B1E"/>
    <w:rsid w:val="00C6544E"/>
    <w:rsid w:val="00C71735"/>
    <w:rsid w:val="00C74E79"/>
    <w:rsid w:val="00C7566B"/>
    <w:rsid w:val="00C76582"/>
    <w:rsid w:val="00C842AA"/>
    <w:rsid w:val="00C84F43"/>
    <w:rsid w:val="00C8638B"/>
    <w:rsid w:val="00C86B7D"/>
    <w:rsid w:val="00C9625F"/>
    <w:rsid w:val="00CA5CF8"/>
    <w:rsid w:val="00CA77D4"/>
    <w:rsid w:val="00CB04BB"/>
    <w:rsid w:val="00CB128E"/>
    <w:rsid w:val="00CB279E"/>
    <w:rsid w:val="00CB3B64"/>
    <w:rsid w:val="00CC5D37"/>
    <w:rsid w:val="00CD57EF"/>
    <w:rsid w:val="00CD7A33"/>
    <w:rsid w:val="00CE2EC8"/>
    <w:rsid w:val="00CE37D1"/>
    <w:rsid w:val="00CE3CDD"/>
    <w:rsid w:val="00CF600D"/>
    <w:rsid w:val="00D01BC5"/>
    <w:rsid w:val="00D01DBF"/>
    <w:rsid w:val="00D02490"/>
    <w:rsid w:val="00D024B6"/>
    <w:rsid w:val="00D0745D"/>
    <w:rsid w:val="00D074FB"/>
    <w:rsid w:val="00D1195B"/>
    <w:rsid w:val="00D14A8A"/>
    <w:rsid w:val="00D23099"/>
    <w:rsid w:val="00D26B95"/>
    <w:rsid w:val="00D30008"/>
    <w:rsid w:val="00D352B1"/>
    <w:rsid w:val="00D36754"/>
    <w:rsid w:val="00D42548"/>
    <w:rsid w:val="00D50CC3"/>
    <w:rsid w:val="00D55D4F"/>
    <w:rsid w:val="00D57C43"/>
    <w:rsid w:val="00D67979"/>
    <w:rsid w:val="00D73B83"/>
    <w:rsid w:val="00D748B9"/>
    <w:rsid w:val="00D755A1"/>
    <w:rsid w:val="00D75996"/>
    <w:rsid w:val="00D759E0"/>
    <w:rsid w:val="00D8643C"/>
    <w:rsid w:val="00D87288"/>
    <w:rsid w:val="00D9017C"/>
    <w:rsid w:val="00D90F39"/>
    <w:rsid w:val="00D9192E"/>
    <w:rsid w:val="00D92A42"/>
    <w:rsid w:val="00DA4CCC"/>
    <w:rsid w:val="00DA7339"/>
    <w:rsid w:val="00DB10FA"/>
    <w:rsid w:val="00DB6E2D"/>
    <w:rsid w:val="00DC216B"/>
    <w:rsid w:val="00DC4109"/>
    <w:rsid w:val="00DC6A21"/>
    <w:rsid w:val="00DD1CF6"/>
    <w:rsid w:val="00DD2F3A"/>
    <w:rsid w:val="00DD5ED3"/>
    <w:rsid w:val="00DD7892"/>
    <w:rsid w:val="00DE409F"/>
    <w:rsid w:val="00DE62BB"/>
    <w:rsid w:val="00DE737E"/>
    <w:rsid w:val="00DE7E5F"/>
    <w:rsid w:val="00DF0B5F"/>
    <w:rsid w:val="00DF0BDD"/>
    <w:rsid w:val="00E002C9"/>
    <w:rsid w:val="00E01D30"/>
    <w:rsid w:val="00E03E1B"/>
    <w:rsid w:val="00E12DED"/>
    <w:rsid w:val="00E2291F"/>
    <w:rsid w:val="00E237F9"/>
    <w:rsid w:val="00E31C3E"/>
    <w:rsid w:val="00E41C3A"/>
    <w:rsid w:val="00E4419A"/>
    <w:rsid w:val="00E44686"/>
    <w:rsid w:val="00E46F48"/>
    <w:rsid w:val="00E51457"/>
    <w:rsid w:val="00E51C0A"/>
    <w:rsid w:val="00E53525"/>
    <w:rsid w:val="00E56F5F"/>
    <w:rsid w:val="00E63AA0"/>
    <w:rsid w:val="00E64032"/>
    <w:rsid w:val="00E66003"/>
    <w:rsid w:val="00E7024E"/>
    <w:rsid w:val="00E71B91"/>
    <w:rsid w:val="00E773B5"/>
    <w:rsid w:val="00E77BEB"/>
    <w:rsid w:val="00E848D6"/>
    <w:rsid w:val="00E860BE"/>
    <w:rsid w:val="00E864AF"/>
    <w:rsid w:val="00E92738"/>
    <w:rsid w:val="00E93AFD"/>
    <w:rsid w:val="00E96B8C"/>
    <w:rsid w:val="00EA0553"/>
    <w:rsid w:val="00EA3A10"/>
    <w:rsid w:val="00EA4B01"/>
    <w:rsid w:val="00EA701D"/>
    <w:rsid w:val="00EA7D39"/>
    <w:rsid w:val="00EB4D63"/>
    <w:rsid w:val="00EB7704"/>
    <w:rsid w:val="00ED09EC"/>
    <w:rsid w:val="00ED4B99"/>
    <w:rsid w:val="00EE06A1"/>
    <w:rsid w:val="00EE4618"/>
    <w:rsid w:val="00EE5E07"/>
    <w:rsid w:val="00EF0B62"/>
    <w:rsid w:val="00EF3F50"/>
    <w:rsid w:val="00EF78D5"/>
    <w:rsid w:val="00F000E3"/>
    <w:rsid w:val="00F01C09"/>
    <w:rsid w:val="00F02A82"/>
    <w:rsid w:val="00F02F27"/>
    <w:rsid w:val="00F05A70"/>
    <w:rsid w:val="00F06C47"/>
    <w:rsid w:val="00F07058"/>
    <w:rsid w:val="00F127E7"/>
    <w:rsid w:val="00F13300"/>
    <w:rsid w:val="00F13BC7"/>
    <w:rsid w:val="00F147A7"/>
    <w:rsid w:val="00F15E13"/>
    <w:rsid w:val="00F16E53"/>
    <w:rsid w:val="00F24885"/>
    <w:rsid w:val="00F31269"/>
    <w:rsid w:val="00F33379"/>
    <w:rsid w:val="00F3623A"/>
    <w:rsid w:val="00F415FF"/>
    <w:rsid w:val="00F426A8"/>
    <w:rsid w:val="00F539B9"/>
    <w:rsid w:val="00F55799"/>
    <w:rsid w:val="00F66566"/>
    <w:rsid w:val="00F66BC6"/>
    <w:rsid w:val="00F67EBC"/>
    <w:rsid w:val="00F71EBE"/>
    <w:rsid w:val="00F739D5"/>
    <w:rsid w:val="00F82EA6"/>
    <w:rsid w:val="00F8683C"/>
    <w:rsid w:val="00F952E0"/>
    <w:rsid w:val="00F95E88"/>
    <w:rsid w:val="00F96C2E"/>
    <w:rsid w:val="00FA065F"/>
    <w:rsid w:val="00FA2DA3"/>
    <w:rsid w:val="00FA4678"/>
    <w:rsid w:val="00FA51BE"/>
    <w:rsid w:val="00FA604D"/>
    <w:rsid w:val="00FA7FF5"/>
    <w:rsid w:val="00FB0929"/>
    <w:rsid w:val="00FB3D8E"/>
    <w:rsid w:val="00FB45C7"/>
    <w:rsid w:val="00FC3A58"/>
    <w:rsid w:val="00FC41B2"/>
    <w:rsid w:val="00FC4DF3"/>
    <w:rsid w:val="00FC5492"/>
    <w:rsid w:val="00FC5BA1"/>
    <w:rsid w:val="00FC60C7"/>
    <w:rsid w:val="00FD1C30"/>
    <w:rsid w:val="00FD341D"/>
    <w:rsid w:val="00FD3B54"/>
    <w:rsid w:val="00FD5B80"/>
    <w:rsid w:val="00FE1FB2"/>
    <w:rsid w:val="00FE300F"/>
    <w:rsid w:val="00FE4247"/>
    <w:rsid w:val="00FE4DA6"/>
    <w:rsid w:val="00FF035F"/>
    <w:rsid w:val="00FF03FF"/>
    <w:rsid w:val="00FF2AFC"/>
    <w:rsid w:val="00FF3FC2"/>
    <w:rsid w:val="00FF5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83737"/>
    <w:rPr>
      <w:sz w:val="24"/>
      <w:szCs w:val="24"/>
    </w:rPr>
  </w:style>
  <w:style w:type="paragraph" w:styleId="berschrift3">
    <w:name w:val="heading 3"/>
    <w:basedOn w:val="Standard"/>
    <w:next w:val="Standard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Textkrper">
    <w:name w:val="Body Text"/>
    <w:basedOn w:val="Standard"/>
    <w:rsid w:val="00BA1DB7"/>
    <w:pPr>
      <w:jc w:val="both"/>
    </w:pPr>
    <w:rPr>
      <w:b/>
      <w:bCs/>
      <w:sz w:val="28"/>
    </w:rPr>
  </w:style>
  <w:style w:type="paragraph" w:styleId="Funotentext">
    <w:name w:val="footnote text"/>
    <w:basedOn w:val="Standard"/>
    <w:link w:val="FunotentextZchn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Endnotentext">
    <w:name w:val="endnote text"/>
    <w:basedOn w:val="Standard"/>
    <w:semiHidden/>
    <w:rsid w:val="00BA1DB7"/>
    <w:rPr>
      <w:sz w:val="20"/>
      <w:szCs w:val="20"/>
    </w:rPr>
  </w:style>
  <w:style w:type="character" w:styleId="Endnotenzeichen">
    <w:name w:val="endnote reference"/>
    <w:basedOn w:val="Absatz-Standardschriftart"/>
    <w:semiHidden/>
    <w:rsid w:val="00BA1DB7"/>
    <w:rPr>
      <w:vertAlign w:val="superscript"/>
    </w:rPr>
  </w:style>
  <w:style w:type="paragraph" w:styleId="Textkrper3">
    <w:name w:val="Body Text 3"/>
    <w:basedOn w:val="Standard"/>
    <w:link w:val="Textkrper3Zchn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Funotenzeichen">
    <w:name w:val="footnote reference"/>
    <w:basedOn w:val="Absatz-Standardschriftart"/>
    <w:semiHidden/>
    <w:rsid w:val="00BA1DB7"/>
    <w:rPr>
      <w:vertAlign w:val="superscript"/>
    </w:rPr>
  </w:style>
  <w:style w:type="paragraph" w:styleId="Textkrper-Zeileneinzug">
    <w:name w:val="Body Text Indent"/>
    <w:basedOn w:val="Standard"/>
    <w:rsid w:val="00BA1DB7"/>
    <w:pPr>
      <w:spacing w:after="120"/>
      <w:ind w:left="283"/>
    </w:pPr>
  </w:style>
  <w:style w:type="paragraph" w:styleId="Textkrper-Einzug2">
    <w:name w:val="Body Text Indent 2"/>
    <w:basedOn w:val="Standard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Standard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Tabellengitternetz">
    <w:name w:val="Table Grid"/>
    <w:basedOn w:val="NormaleTabelle"/>
    <w:rsid w:val="00FF3F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rsid w:val="00E41C3A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7B3263"/>
    <w:pPr>
      <w:tabs>
        <w:tab w:val="center" w:pos="4819"/>
        <w:tab w:val="right" w:pos="9638"/>
      </w:tabs>
    </w:pPr>
  </w:style>
  <w:style w:type="character" w:styleId="Seitenzahl">
    <w:name w:val="page number"/>
    <w:basedOn w:val="Absatz-Standardschriftart"/>
    <w:rsid w:val="007B3263"/>
  </w:style>
  <w:style w:type="paragraph" w:styleId="Sprechblasentext">
    <w:name w:val="Balloon Text"/>
    <w:basedOn w:val="Standard"/>
    <w:semiHidden/>
    <w:rsid w:val="00D9017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Textkrper3Zchn">
    <w:name w:val="Textkörper 3 Zchn"/>
    <w:basedOn w:val="Absatz-Standardschriftart"/>
    <w:link w:val="Textkrper3"/>
    <w:rsid w:val="00796ACB"/>
    <w:rPr>
      <w:sz w:val="16"/>
      <w:szCs w:val="16"/>
    </w:rPr>
  </w:style>
  <w:style w:type="paragraph" w:styleId="Listenabsatz">
    <w:name w:val="List Paragraph"/>
    <w:basedOn w:val="Standard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Standard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FuzeileZchn">
    <w:name w:val="Fußzeile Zchn"/>
    <w:link w:val="Fuzeile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Standard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styleId="berarbeitung">
    <w:name w:val="Revision"/>
    <w:hidden/>
    <w:uiPriority w:val="99"/>
    <w:semiHidden/>
    <w:rsid w:val="00A20882"/>
    <w:rPr>
      <w:sz w:val="24"/>
      <w:szCs w:val="24"/>
    </w:rPr>
  </w:style>
  <w:style w:type="character" w:customStyle="1" w:styleId="FunotentextZchn">
    <w:name w:val="Fußnotentext Zchn"/>
    <w:basedOn w:val="Absatz-Standardschriftart"/>
    <w:link w:val="Funotentext"/>
    <w:semiHidden/>
    <w:rsid w:val="00727D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AB29E-81AC-4498-AC3F-8C240E5EA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829</Words>
  <Characters>6473</Characters>
  <Application>Microsoft Office Word</Application>
  <DocSecurity>0</DocSecurity>
  <Lines>53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Padova</Company>
  <LinksUpToDate>false</LinksUpToDate>
  <CharactersWithSpaces>7288</CharactersWithSpaces>
  <SharedDoc>false</SharedDoc>
  <HLinks>
    <vt:vector size="36" baseType="variant">
      <vt:variant>
        <vt:i4>6946849</vt:i4>
      </vt:variant>
      <vt:variant>
        <vt:i4>83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ATmagral</cp:lastModifiedBy>
  <cp:revision>21</cp:revision>
  <cp:lastPrinted>2012-11-13T07:47:00Z</cp:lastPrinted>
  <dcterms:created xsi:type="dcterms:W3CDTF">2012-11-06T16:04:00Z</dcterms:created>
  <dcterms:modified xsi:type="dcterms:W3CDTF">2013-02-06T08:03:00Z</dcterms:modified>
</cp:coreProperties>
</file>