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 xml:space="preserve">FORMULAR </w:t>
      </w:r>
      <w:r w:rsidR="00AD5D10">
        <w:rPr>
          <w:rFonts w:ascii="Arial" w:hAnsi="Arial"/>
          <w:b/>
          <w:sz w:val="20"/>
          <w:bdr w:val="single" w:sz="4" w:space="0" w:color="auto"/>
        </w:rPr>
        <w:t>B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(</w:t>
      </w:r>
      <w:r w:rsidR="00BA2785" w:rsidRPr="00BA2785">
        <w:rPr>
          <w:rFonts w:ascii="Arial" w:hAnsi="Arial"/>
          <w:b/>
          <w:color w:val="000000"/>
          <w:sz w:val="20"/>
        </w:rPr>
        <w:t>in ein separates geschlossenes Kuvert einfügen</w:t>
      </w:r>
      <w:r>
        <w:rPr>
          <w:rFonts w:ascii="Arial" w:hAnsi="Arial"/>
          <w:b/>
          <w:color w:val="000000"/>
          <w:sz w:val="20"/>
        </w:rPr>
        <w:t>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AD5D10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AD5D10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B01CA8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AP2</w:t>
      </w:r>
      <w:r w:rsidR="00D45350">
        <w:rPr>
          <w:rFonts w:ascii="Arial" w:hAnsi="Arial"/>
          <w:b/>
          <w:sz w:val="20"/>
        </w:rPr>
        <w:t>58</w:t>
      </w:r>
      <w:r>
        <w:rPr>
          <w:rFonts w:ascii="Arial" w:hAnsi="Arial"/>
          <w:b/>
          <w:sz w:val="20"/>
        </w:rPr>
        <w:t xml:space="preserve"> - L</w:t>
      </w:r>
      <w:r w:rsidRPr="00D806A2">
        <w:rPr>
          <w:rFonts w:ascii="Arial" w:hAnsi="Arial"/>
          <w:b/>
          <w:sz w:val="20"/>
        </w:rPr>
        <w:t xml:space="preserve">eistungen für die technisch-administrative </w:t>
      </w:r>
      <w:r>
        <w:rPr>
          <w:rFonts w:ascii="Arial" w:hAnsi="Arial"/>
          <w:b/>
          <w:sz w:val="20"/>
        </w:rPr>
        <w:t>Abnahme durch eine Kommission im Z</w:t>
      </w:r>
      <w:r w:rsidRPr="00D806A2">
        <w:rPr>
          <w:rFonts w:ascii="Arial" w:hAnsi="Arial"/>
          <w:b/>
          <w:sz w:val="20"/>
        </w:rPr>
        <w:t xml:space="preserve">uge der </w:t>
      </w:r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auausführung  der Arbeiten zur Errichtung</w:t>
      </w:r>
      <w:r>
        <w:rPr>
          <w:rFonts w:ascii="Arial" w:hAnsi="Arial"/>
          <w:b/>
          <w:sz w:val="20"/>
        </w:rPr>
        <w:t xml:space="preserve"> des </w:t>
      </w:r>
      <w:proofErr w:type="spellStart"/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auloses</w:t>
      </w:r>
      <w:proofErr w:type="spellEnd"/>
      <w:r w:rsidRPr="00D806A2">
        <w:rPr>
          <w:rFonts w:ascii="Arial" w:hAnsi="Arial"/>
          <w:b/>
          <w:sz w:val="20"/>
        </w:rPr>
        <w:t xml:space="preserve"> „</w:t>
      </w:r>
      <w:r>
        <w:rPr>
          <w:rFonts w:ascii="Arial" w:hAnsi="Arial"/>
          <w:b/>
          <w:sz w:val="20"/>
        </w:rPr>
        <w:t>M</w:t>
      </w:r>
      <w:r w:rsidRPr="00D806A2">
        <w:rPr>
          <w:rFonts w:ascii="Arial" w:hAnsi="Arial"/>
          <w:b/>
          <w:sz w:val="20"/>
        </w:rPr>
        <w:t>auls 2-3“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1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Pr="00BA2785" w:rsidRDefault="008A3C91" w:rsidP="008A3C91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2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</w:t>
      </w:r>
      <w:r w:rsidRPr="00BA2785">
        <w:rPr>
          <w:rFonts w:ascii="Arial" w:hAnsi="Arial"/>
          <w:sz w:val="20"/>
        </w:rPr>
        <w:lastRenderedPageBreak/>
        <w:t>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>
        <w:t xml:space="preserve"> _________________________________________ </w:t>
      </w:r>
      <w:r w:rsidRPr="00BA2785">
        <w:rPr>
          <w:rFonts w:ascii="Arial" w:hAnsi="Arial"/>
          <w:sz w:val="20"/>
        </w:rPr>
        <w:t xml:space="preserve">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3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4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3F3E87" w:rsidRDefault="003F3E87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3F3E87" w:rsidRDefault="003F3E87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3F3E87" w:rsidRDefault="003F3E87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3F3E87" w:rsidRDefault="003F3E87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3F3E87" w:rsidRDefault="003F3E87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lastRenderedPageBreak/>
        <w:t>ERKLÄRT/ERKLÄREN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- den folgenden Gesamtbetrag exkl. Vorsorgebeitrag und MwSt. anzubieten, der </w:t>
      </w:r>
      <w:r w:rsidRPr="00120952">
        <w:rPr>
          <w:rFonts w:ascii="Arial" w:hAnsi="Arial"/>
          <w:b/>
          <w:sz w:val="24"/>
        </w:rPr>
        <w:t>geringer</w:t>
      </w:r>
      <w:r>
        <w:rPr>
          <w:rFonts w:ascii="Arial" w:hAnsi="Arial"/>
          <w:b/>
          <w:sz w:val="24"/>
        </w:rPr>
        <w:t xml:space="preserve"> ist als die Preisobergrenze:</w:t>
      </w:r>
    </w:p>
    <w:tbl>
      <w:tblPr>
        <w:tblW w:w="11666" w:type="dxa"/>
        <w:jc w:val="center"/>
        <w:tblInd w:w="-13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8"/>
        <w:gridCol w:w="992"/>
        <w:gridCol w:w="992"/>
        <w:gridCol w:w="4524"/>
      </w:tblGrid>
      <w:tr w:rsidR="007D1388" w:rsidRPr="00B96A06" w:rsidTr="003F3E87">
        <w:trPr>
          <w:trHeight w:val="529"/>
          <w:jc w:val="center"/>
        </w:trPr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B96A06" w:rsidRDefault="007D1388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>
              <w:rPr>
                <w:b/>
                <w:noProof/>
              </w:rPr>
              <w:t>Leistungen: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88" w:rsidRPr="00B96A06" w:rsidRDefault="007D1388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</w:rPr>
              <w:t>Messgröße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B96A06" w:rsidRDefault="007D1388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</w:rPr>
            </w:pPr>
            <w:r>
              <w:rPr>
                <w:b/>
              </w:rPr>
              <w:t>Menge/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B96A06" w:rsidRDefault="007D1388" w:rsidP="00560517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Gesamtbetrag</w:t>
            </w:r>
            <w:r>
              <w:rPr>
                <w:rFonts w:cs="Arial"/>
                <w:b/>
                <w:noProof/>
                <w:color w:val="000000"/>
                <w:szCs w:val="20"/>
              </w:rPr>
              <w:br/>
            </w:r>
          </w:p>
        </w:tc>
      </w:tr>
      <w:tr w:rsidR="007D1388" w:rsidRPr="00B96A06" w:rsidTr="003F3E87">
        <w:trPr>
          <w:trHeight w:val="1162"/>
          <w:jc w:val="center"/>
        </w:trPr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Default="007D1388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</w:p>
          <w:p w:rsidR="007D1388" w:rsidRDefault="007D1388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Dienstleistungen für die Einrichtung einer Kommission zur technisch-administrativen Abnahmeprüfung während der Ausführung der Bauarbeiten zur Errichtung des </w:t>
            </w:r>
            <w:proofErr w:type="spellStart"/>
            <w:r>
              <w:rPr>
                <w:rFonts w:ascii="Arial" w:hAnsi="Arial"/>
                <w:sz w:val="16"/>
              </w:rPr>
              <w:t>Bauloses</w:t>
            </w:r>
            <w:proofErr w:type="spellEnd"/>
            <w:r>
              <w:rPr>
                <w:rFonts w:ascii="Arial" w:hAnsi="Arial"/>
                <w:sz w:val="16"/>
              </w:rPr>
              <w:t xml:space="preserve"> „Mauls 2-3“ des Brenner Basistunnels.</w:t>
            </w:r>
          </w:p>
          <w:p w:rsidR="007D1388" w:rsidRPr="002001DE" w:rsidRDefault="007D1388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C66810" w:rsidRDefault="007D1388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pauschal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C66810" w:rsidRDefault="007D1388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8" w:rsidRPr="00CE124A" w:rsidRDefault="007D1388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€</w:t>
            </w:r>
            <w:r>
              <w:rPr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7D1388" w:rsidRPr="00CE124A" w:rsidRDefault="007D1388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Euro_________________________________</w:t>
            </w:r>
          </w:p>
          <w:p w:rsidR="007D1388" w:rsidRPr="00CE124A" w:rsidRDefault="007D1388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4F4A7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  <w:r w:rsidRPr="004F4A78">
        <w:rPr>
          <w:rFonts w:ascii="Arial" w:hAnsi="Arial" w:cs="Arial"/>
          <w:sz w:val="24"/>
          <w:szCs w:val="24"/>
        </w:rPr>
        <w:t xml:space="preserve">- dass das Angebot gem. Art. 95, Absatz 10 des </w:t>
      </w:r>
      <w:proofErr w:type="spellStart"/>
      <w:r w:rsidRPr="004F4A78">
        <w:rPr>
          <w:rFonts w:ascii="Arial" w:hAnsi="Arial" w:cs="Arial"/>
          <w:sz w:val="24"/>
          <w:szCs w:val="24"/>
        </w:rPr>
        <w:t>G.v.D</w:t>
      </w:r>
      <w:proofErr w:type="spellEnd"/>
      <w:r w:rsidRPr="004F4A78">
        <w:rPr>
          <w:rFonts w:ascii="Arial" w:hAnsi="Arial" w:cs="Arial"/>
          <w:sz w:val="24"/>
          <w:szCs w:val="24"/>
        </w:rPr>
        <w:t xml:space="preserve">. 50/2016 unter Berücksichtigung der Verpflichtungen in Zusammenhang mit den Sicherheits- und Arbeitnehmerschutzbestimmungen,  den Arbeitsbedingungen und den betrieblichen Sicherheitskosten gem. Art. 26, Absatz 6 des </w:t>
      </w:r>
      <w:proofErr w:type="spellStart"/>
      <w:r w:rsidRPr="004F4A78">
        <w:rPr>
          <w:rFonts w:ascii="Arial" w:hAnsi="Arial" w:cs="Arial"/>
          <w:sz w:val="24"/>
          <w:szCs w:val="24"/>
        </w:rPr>
        <w:t>G.v.D</w:t>
      </w:r>
      <w:proofErr w:type="spellEnd"/>
      <w:r w:rsidRPr="004F4A78">
        <w:rPr>
          <w:rFonts w:ascii="Arial" w:hAnsi="Arial" w:cs="Arial"/>
          <w:sz w:val="24"/>
          <w:szCs w:val="24"/>
        </w:rPr>
        <w:t>. 81/2008, die sich auf (in Ziffern und Worten) ..................................................................................  belaufen, erstellt wurde;</w:t>
      </w:r>
    </w:p>
    <w:p w:rsidR="000A15F4" w:rsidRDefault="00637A0C" w:rsidP="000A15F4">
      <w:pPr>
        <w:pStyle w:val="sche3"/>
        <w:tabs>
          <w:tab w:val="left" w:pos="300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- dass das vorliegende Angebot unwiderruflich und für 270 Tage ab Ablauf der Einreichfrist bindend ist.</w:t>
      </w:r>
    </w:p>
    <w:p w:rsidR="00C1383B" w:rsidRPr="00C1383B" w:rsidRDefault="00C1383B" w:rsidP="00C1383B">
      <w:pPr>
        <w:pStyle w:val="sche3"/>
        <w:tabs>
          <w:tab w:val="left" w:pos="300"/>
        </w:tabs>
        <w:rPr>
          <w:rFonts w:ascii="Arial" w:hAnsi="Arial"/>
          <w:sz w:val="24"/>
        </w:rPr>
      </w:pPr>
      <w:r w:rsidRPr="00C1383B">
        <w:rPr>
          <w:rFonts w:ascii="Arial" w:hAnsi="Arial"/>
          <w:sz w:val="24"/>
        </w:rPr>
        <w:t>- dass der Bieter dazu verpflichtet ist, dass sein wirtschaftliches Angebot auf Verlangen der BBT für weitere 180 Tage gültig bleibt</w:t>
      </w:r>
      <w:r>
        <w:rPr>
          <w:rFonts w:ascii="Arial" w:hAnsi="Arial"/>
          <w:sz w:val="24"/>
        </w:rPr>
        <w:t>.</w:t>
      </w:r>
    </w:p>
    <w:p w:rsidR="00C1383B" w:rsidRPr="00547E1F" w:rsidRDefault="00C1383B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</w:rPr>
      </w:pP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DATUM</w:t>
      </w:r>
      <w:r>
        <w:rPr>
          <w:rFonts w:ascii="Arial" w:hAnsi="Arial"/>
          <w:color w:val="000000"/>
        </w:rPr>
        <w:t xml:space="preserve"> </w:t>
      </w:r>
      <w:r>
        <w:tab/>
      </w:r>
      <w:r>
        <w:rPr>
          <w:rFonts w:ascii="Arial" w:hAnsi="Arial"/>
        </w:rPr>
        <w:t>UNTERSCHRIFT</w:t>
      </w:r>
      <w:r>
        <w:tab/>
      </w:r>
      <w:proofErr w:type="spellStart"/>
      <w:r>
        <w:rPr>
          <w:rFonts w:ascii="Arial" w:hAnsi="Arial"/>
        </w:rPr>
        <w:t>UNTERSCHRIFT</w:t>
      </w:r>
      <w:proofErr w:type="spellEnd"/>
      <w:r>
        <w:rPr>
          <w:rFonts w:ascii="Arial" w:hAnsi="Arial"/>
        </w:rPr>
        <w:t xml:space="preserve">    </w:t>
      </w:r>
      <w:proofErr w:type="spellStart"/>
      <w:r>
        <w:rPr>
          <w:rFonts w:ascii="Arial" w:hAnsi="Arial"/>
        </w:rPr>
        <w:t>UNTERSCHRIFT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 </w:t>
      </w:r>
      <w:r>
        <w:rPr>
          <w:rFonts w:ascii="Arial" w:hAnsi="Arial"/>
          <w:color w:val="000000"/>
          <w:sz w:val="20"/>
        </w:rPr>
        <w:t>_____________________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Hinweise: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 xml:space="preserve">- Bei Widersprüchen überwiegt der in Worten angegebene </w:t>
      </w:r>
      <w:r w:rsidR="007D1388" w:rsidRPr="007D1388">
        <w:rPr>
          <w:rFonts w:ascii="Arial" w:hAnsi="Arial"/>
          <w:b/>
          <w:i/>
          <w:u w:val="single"/>
        </w:rPr>
        <w:t>Gesamtbetrag</w:t>
      </w:r>
      <w:r>
        <w:rPr>
          <w:rFonts w:ascii="Arial" w:hAnsi="Arial"/>
          <w:b/>
          <w:i/>
          <w:u w:val="single"/>
        </w:rPr>
        <w:t>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>
        <w:rPr>
          <w:rFonts w:ascii="Arial" w:hAnsi="Arial"/>
          <w:b/>
          <w:i/>
          <w:u w:val="single"/>
        </w:rPr>
        <w:t>- Im Fall von zeitweiligen, noch nicht gebildeten Bietergemeinschaften ist das Angebot, bei sonstigem Ausschluss, von sämtlichen Unternehmen zu unterfertigen, die Mitglieder der Bietergemeinschaft sein werden.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D7" w:rsidRDefault="001849D7">
      <w:r>
        <w:separator/>
      </w:r>
    </w:p>
  </w:endnote>
  <w:endnote w:type="continuationSeparator" w:id="0">
    <w:p w:rsidR="001849D7" w:rsidRDefault="0018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1C0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D7" w:rsidRDefault="001849D7">
      <w:r>
        <w:separator/>
      </w:r>
    </w:p>
  </w:footnote>
  <w:footnote w:type="continuationSeparator" w:id="0">
    <w:p w:rsidR="001849D7" w:rsidRDefault="001849D7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168D4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7778A"/>
    <w:rsid w:val="00080A5E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49D7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3E87"/>
    <w:rsid w:val="003F48EB"/>
    <w:rsid w:val="004037B5"/>
    <w:rsid w:val="00405A24"/>
    <w:rsid w:val="00412B46"/>
    <w:rsid w:val="00413A30"/>
    <w:rsid w:val="00415F07"/>
    <w:rsid w:val="00420ED5"/>
    <w:rsid w:val="00425F42"/>
    <w:rsid w:val="00427406"/>
    <w:rsid w:val="00431C09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4A78"/>
    <w:rsid w:val="004F5771"/>
    <w:rsid w:val="004F732D"/>
    <w:rsid w:val="00521DB0"/>
    <w:rsid w:val="00523DAD"/>
    <w:rsid w:val="005275CB"/>
    <w:rsid w:val="00540D8B"/>
    <w:rsid w:val="00547E1F"/>
    <w:rsid w:val="00560517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157DD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1388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D5D10"/>
    <w:rsid w:val="00AE3A9C"/>
    <w:rsid w:val="00AF67FA"/>
    <w:rsid w:val="00B00CCC"/>
    <w:rsid w:val="00B01CA8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383B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350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de-AT" w:eastAsia="de-AT" w:bidi="de-A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 w:eastAsia="de-AT" w:bidi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 w:eastAsia="de-AT" w:bidi="de-A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de-AT" w:eastAsia="de-AT" w:bidi="de-A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lang w:val="de-AT" w:eastAsia="de-AT" w:bidi="de-A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de-AT" w:eastAsia="de-AT" w:bidi="de-A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 w:eastAsia="de-AT" w:bidi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 w:eastAsia="de-AT" w:bidi="de-A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de-AT" w:eastAsia="de-AT" w:bidi="de-A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lang w:val="de-AT" w:eastAsia="de-AT" w:bidi="de-A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4773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8</cp:revision>
  <cp:lastPrinted>2012-11-06T08:13:00Z</cp:lastPrinted>
  <dcterms:created xsi:type="dcterms:W3CDTF">2016-09-16T19:15:00Z</dcterms:created>
  <dcterms:modified xsi:type="dcterms:W3CDTF">2016-11-15T11:36:00Z</dcterms:modified>
</cp:coreProperties>
</file>